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FE" w:rsidRPr="00E57AA3" w:rsidRDefault="004F262C" w:rsidP="00E57AA3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 w:rsidRPr="004F262C">
        <w:rPr>
          <w:rFonts w:ascii="Cambria" w:hAnsi="Cambria"/>
          <w:sz w:val="22"/>
          <w:szCs w:val="22"/>
          <w:highlight w:val="yellow"/>
          <w:rPrChange w:id="0" w:author="User" w:date="2019-07-11T11:18:00Z">
            <w:rPr>
              <w:rFonts w:ascii="Cambria" w:hAnsi="Cambria"/>
              <w:sz w:val="22"/>
              <w:szCs w:val="22"/>
            </w:rPr>
          </w:rPrChange>
        </w:rPr>
        <w:t>Okirat száma:</w:t>
      </w:r>
      <w:del w:id="1" w:author="User" w:date="2019-07-11T11:18:00Z">
        <w:r w:rsidRPr="004F262C">
          <w:rPr>
            <w:rFonts w:ascii="Cambria" w:hAnsi="Cambria"/>
            <w:sz w:val="22"/>
            <w:szCs w:val="22"/>
            <w:highlight w:val="yellow"/>
            <w:rPrChange w:id="2" w:author="User" w:date="2019-07-11T11:18:00Z">
              <w:rPr>
                <w:rFonts w:ascii="Cambria" w:hAnsi="Cambria"/>
                <w:sz w:val="22"/>
                <w:szCs w:val="22"/>
              </w:rPr>
            </w:rPrChange>
          </w:rPr>
          <w:delText>09-1283-48/2018.</w:delText>
        </w:r>
      </w:del>
      <w:ins w:id="3" w:author="User" w:date="2019-07-11T11:18:00Z">
        <w:r w:rsidR="000310DC">
          <w:rPr>
            <w:rFonts w:ascii="Cambria" w:hAnsi="Cambria"/>
            <w:sz w:val="22"/>
            <w:szCs w:val="22"/>
            <w:highlight w:val="yellow"/>
          </w:rPr>
          <w:t>…</w:t>
        </w:r>
        <w:r w:rsidR="000310DC">
          <w:rPr>
            <w:rFonts w:ascii="Cambria" w:hAnsi="Cambria"/>
            <w:sz w:val="22"/>
            <w:szCs w:val="22"/>
          </w:rPr>
          <w:t>……………….</w:t>
        </w:r>
      </w:ins>
    </w:p>
    <w:p w:rsidR="00014EFE" w:rsidRPr="00E57AA3" w:rsidRDefault="00014EFE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/>
          <w:sz w:val="28"/>
          <w:szCs w:val="28"/>
        </w:rPr>
      </w:pPr>
      <w:r w:rsidRPr="00E57AA3">
        <w:rPr>
          <w:rFonts w:ascii="Cambria" w:hAnsi="Cambria"/>
          <w:sz w:val="40"/>
          <w:szCs w:val="24"/>
        </w:rPr>
        <w:t>Alapító okirat</w:t>
      </w:r>
      <w:r w:rsidRPr="00E57AA3">
        <w:rPr>
          <w:rFonts w:ascii="Cambria" w:hAnsi="Cambria"/>
          <w:sz w:val="40"/>
          <w:szCs w:val="24"/>
        </w:rPr>
        <w:br/>
      </w:r>
      <w:r w:rsidRPr="00E57AA3">
        <w:rPr>
          <w:rFonts w:ascii="Cambria" w:hAnsi="Cambria"/>
          <w:sz w:val="28"/>
          <w:szCs w:val="28"/>
        </w:rPr>
        <w:t>módosításokkal egységes szerkezetbe foglalva</w:t>
      </w:r>
    </w:p>
    <w:p w:rsidR="00014EFE" w:rsidRDefault="00014EFE" w:rsidP="00CA29BC">
      <w:pPr>
        <w:tabs>
          <w:tab w:val="left" w:leader="dot" w:pos="9072"/>
          <w:tab w:val="left" w:leader="dot" w:pos="16443"/>
        </w:tabs>
        <w:spacing w:after="120"/>
        <w:rPr>
          <w:rFonts w:ascii="Cambria" w:hAnsi="Cambria"/>
          <w:b/>
          <w:sz w:val="22"/>
          <w:szCs w:val="22"/>
        </w:rPr>
      </w:pPr>
      <w:r w:rsidRPr="001375B6">
        <w:rPr>
          <w:rFonts w:ascii="Cambria" w:hAnsi="Cambria"/>
          <w:b/>
          <w:sz w:val="22"/>
          <w:szCs w:val="22"/>
        </w:rPr>
        <w:t>Az államháztartásról szóló 2011. évi CXCV. törvény 8/A. §</w:t>
      </w:r>
      <w:proofErr w:type="spellStart"/>
      <w:r w:rsidRPr="001375B6">
        <w:rPr>
          <w:rFonts w:ascii="Cambria" w:hAnsi="Cambria"/>
          <w:b/>
          <w:sz w:val="22"/>
          <w:szCs w:val="22"/>
        </w:rPr>
        <w:t>-a</w:t>
      </w:r>
      <w:proofErr w:type="spellEnd"/>
      <w:r w:rsidRPr="001375B6">
        <w:rPr>
          <w:rFonts w:ascii="Cambria" w:hAnsi="Cambria"/>
          <w:b/>
          <w:sz w:val="22"/>
          <w:szCs w:val="22"/>
        </w:rPr>
        <w:t xml:space="preserve"> és a nemzeti köznevelésről szóló 2011. évi CXC. törvény </w:t>
      </w:r>
      <w:r>
        <w:rPr>
          <w:rFonts w:ascii="Cambria" w:hAnsi="Cambria"/>
          <w:b/>
          <w:sz w:val="22"/>
          <w:szCs w:val="22"/>
        </w:rPr>
        <w:t>21. § (2) bekezdése alapján a Csongrádi Óvodák Igazgatósága</w:t>
      </w:r>
      <w:r w:rsidRPr="001375B6">
        <w:rPr>
          <w:rFonts w:ascii="Cambria" w:hAnsi="Cambria"/>
          <w:b/>
          <w:sz w:val="22"/>
          <w:szCs w:val="22"/>
        </w:rPr>
        <w:t xml:space="preserve"> alapító okiratát a következők szerint adom ki:</w:t>
      </w:r>
    </w:p>
    <w:p w:rsidR="00014EFE" w:rsidRPr="001375B6" w:rsidRDefault="00014EFE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sz w:val="22"/>
          <w:szCs w:val="22"/>
        </w:rPr>
      </w:pPr>
    </w:p>
    <w:p w:rsidR="00014EFE" w:rsidRPr="00E57AA3" w:rsidRDefault="00014EFE" w:rsidP="000F2D42">
      <w:pPr>
        <w:pStyle w:val="Listaszerbekezds"/>
        <w:tabs>
          <w:tab w:val="left" w:leader="dot" w:pos="9072"/>
          <w:tab w:val="left" w:leader="dot" w:pos="9639"/>
        </w:tabs>
        <w:spacing w:before="720" w:after="480"/>
        <w:ind w:left="0" w:right="-1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 xml:space="preserve">1. </w:t>
      </w:r>
      <w:r w:rsidRPr="00E57AA3">
        <w:rPr>
          <w:rFonts w:ascii="Cambria" w:hAnsi="Cambria"/>
          <w:b/>
          <w:sz w:val="28"/>
          <w:szCs w:val="24"/>
        </w:rPr>
        <w:t>A költségvetési szerv</w:t>
      </w:r>
      <w:r w:rsidRPr="00E57AA3">
        <w:rPr>
          <w:rFonts w:ascii="Cambria" w:hAnsi="Cambria"/>
          <w:b/>
          <w:sz w:val="28"/>
          <w:szCs w:val="24"/>
        </w:rPr>
        <w:br/>
        <w:t>megnevezése, székhelye, telephelye</w:t>
      </w:r>
    </w:p>
    <w:p w:rsidR="00014EFE" w:rsidRPr="00E57AA3" w:rsidRDefault="00014EFE" w:rsidP="000F2D42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80"/>
        <w:ind w:left="360" w:right="-1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1.1. </w:t>
      </w:r>
      <w:r w:rsidRPr="00E57AA3">
        <w:rPr>
          <w:rFonts w:ascii="Cambria" w:hAnsi="Cambria"/>
          <w:sz w:val="22"/>
          <w:szCs w:val="22"/>
        </w:rPr>
        <w:t>A költségvetési szerv</w:t>
      </w:r>
    </w:p>
    <w:p w:rsidR="00014EFE" w:rsidRPr="00E57AA3" w:rsidRDefault="00014EFE" w:rsidP="000F2D4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1.1.1 </w:t>
      </w:r>
      <w:r w:rsidRPr="00E57AA3">
        <w:rPr>
          <w:rFonts w:ascii="Cambria" w:hAnsi="Cambria"/>
          <w:sz w:val="22"/>
          <w:szCs w:val="22"/>
        </w:rPr>
        <w:t>megnevezése:</w:t>
      </w:r>
      <w:r>
        <w:rPr>
          <w:rFonts w:ascii="Cambria" w:hAnsi="Cambria"/>
          <w:sz w:val="22"/>
          <w:szCs w:val="22"/>
        </w:rPr>
        <w:t xml:space="preserve"> Csongrádi Óvodák Igazgatósága</w:t>
      </w:r>
    </w:p>
    <w:p w:rsidR="00014EFE" w:rsidRPr="00E57AA3" w:rsidRDefault="00014EFE" w:rsidP="00AE122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="Cambria" w:hAnsi="Cambria"/>
          <w:sz w:val="22"/>
          <w:szCs w:val="22"/>
        </w:rPr>
      </w:pPr>
    </w:p>
    <w:p w:rsidR="00014EFE" w:rsidRPr="00E57AA3" w:rsidRDefault="00014EFE" w:rsidP="000F2D4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4"/>
        </w:rPr>
        <w:t>1.</w:t>
      </w:r>
      <w:r w:rsidR="006F529A">
        <w:rPr>
          <w:rFonts w:ascii="Cambria" w:hAnsi="Cambria"/>
          <w:sz w:val="22"/>
          <w:szCs w:val="24"/>
        </w:rPr>
        <w:t>2</w:t>
      </w:r>
      <w:r>
        <w:rPr>
          <w:rFonts w:ascii="Cambria" w:hAnsi="Cambria"/>
          <w:sz w:val="22"/>
          <w:szCs w:val="24"/>
        </w:rPr>
        <w:t>.</w:t>
      </w:r>
      <w:r w:rsidR="006F529A">
        <w:rPr>
          <w:rFonts w:ascii="Cambria" w:hAnsi="Cambria"/>
          <w:sz w:val="22"/>
          <w:szCs w:val="24"/>
        </w:rPr>
        <w:t xml:space="preserve"> </w:t>
      </w:r>
      <w:r w:rsidRPr="00E57AA3">
        <w:rPr>
          <w:rFonts w:ascii="Cambria" w:hAnsi="Cambria"/>
          <w:sz w:val="22"/>
          <w:szCs w:val="24"/>
        </w:rPr>
        <w:t>A költségvetési szerv</w:t>
      </w:r>
    </w:p>
    <w:p w:rsidR="00014EFE" w:rsidRPr="00E57AA3" w:rsidRDefault="00014EFE" w:rsidP="00455E7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1.</w:t>
      </w:r>
      <w:r w:rsidR="006F529A">
        <w:rPr>
          <w:rFonts w:ascii="Cambria" w:hAnsi="Cambria"/>
          <w:sz w:val="22"/>
          <w:szCs w:val="22"/>
        </w:rPr>
        <w:t>2</w:t>
      </w:r>
      <w:r>
        <w:rPr>
          <w:rFonts w:ascii="Cambria" w:hAnsi="Cambria"/>
          <w:sz w:val="22"/>
          <w:szCs w:val="22"/>
        </w:rPr>
        <w:t xml:space="preserve">.1 </w:t>
      </w:r>
      <w:r w:rsidRPr="00E57AA3">
        <w:rPr>
          <w:rFonts w:ascii="Cambria" w:hAnsi="Cambria"/>
          <w:sz w:val="22"/>
          <w:szCs w:val="22"/>
        </w:rPr>
        <w:t>székhelye:</w:t>
      </w:r>
      <w:r>
        <w:rPr>
          <w:rFonts w:ascii="Cambria" w:hAnsi="Cambria"/>
          <w:sz w:val="22"/>
          <w:szCs w:val="22"/>
        </w:rPr>
        <w:t xml:space="preserve"> 6640 Csongrád, Templom u</w:t>
      </w:r>
      <w:r w:rsidR="00CB3BE9">
        <w:rPr>
          <w:rFonts w:ascii="Cambria" w:hAnsi="Cambria"/>
          <w:sz w:val="22"/>
          <w:szCs w:val="22"/>
        </w:rPr>
        <w:t>tca</w:t>
      </w:r>
      <w:r>
        <w:rPr>
          <w:rFonts w:ascii="Cambria" w:hAnsi="Cambria"/>
          <w:sz w:val="22"/>
          <w:szCs w:val="22"/>
        </w:rPr>
        <w:t xml:space="preserve"> 4-8.</w:t>
      </w:r>
    </w:p>
    <w:p w:rsidR="00014EFE" w:rsidRPr="00E57AA3" w:rsidRDefault="00014EFE" w:rsidP="00455E77">
      <w:pPr>
        <w:pStyle w:val="Listaszerbekezds"/>
        <w:tabs>
          <w:tab w:val="left" w:leader="dot" w:pos="9072"/>
        </w:tabs>
        <w:spacing w:before="720" w:after="480"/>
        <w:ind w:left="0" w:right="-143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 xml:space="preserve">2. </w:t>
      </w:r>
      <w:r w:rsidRPr="00E57AA3">
        <w:rPr>
          <w:rFonts w:ascii="Cambria" w:hAnsi="Cambria"/>
          <w:b/>
          <w:sz w:val="28"/>
          <w:szCs w:val="24"/>
        </w:rPr>
        <w:t>A költségvetési szerv</w:t>
      </w:r>
      <w:r w:rsidRPr="00E57AA3">
        <w:rPr>
          <w:rFonts w:ascii="Cambria" w:hAnsi="Cambria"/>
          <w:b/>
          <w:sz w:val="28"/>
          <w:szCs w:val="24"/>
        </w:rPr>
        <w:br/>
        <w:t>alapításával és megszűnésével összefüggő rendelkezések</w:t>
      </w:r>
    </w:p>
    <w:p w:rsidR="00014EFE" w:rsidRDefault="00014EFE" w:rsidP="00455E7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2.1.</w:t>
      </w:r>
      <w:r w:rsidRPr="00E57AA3">
        <w:rPr>
          <w:rFonts w:ascii="Cambria" w:hAnsi="Cambria"/>
          <w:sz w:val="22"/>
          <w:szCs w:val="22"/>
        </w:rPr>
        <w:t xml:space="preserve">A </w:t>
      </w:r>
      <w:r w:rsidRPr="00E57AA3">
        <w:rPr>
          <w:rFonts w:ascii="Cambria" w:hAnsi="Cambria"/>
          <w:sz w:val="22"/>
          <w:szCs w:val="24"/>
        </w:rPr>
        <w:t>költségvetési</w:t>
      </w:r>
      <w:r w:rsidRPr="00E57AA3">
        <w:rPr>
          <w:rFonts w:ascii="Cambria" w:hAnsi="Cambria"/>
          <w:sz w:val="22"/>
          <w:szCs w:val="22"/>
        </w:rPr>
        <w:t xml:space="preserve"> szerv alapításának dátuma:</w:t>
      </w:r>
      <w:r>
        <w:rPr>
          <w:rFonts w:ascii="Cambria" w:hAnsi="Cambria"/>
          <w:sz w:val="22"/>
          <w:szCs w:val="22"/>
        </w:rPr>
        <w:t xml:space="preserve"> 2000.09.01.</w:t>
      </w:r>
    </w:p>
    <w:p w:rsidR="000B0E61" w:rsidRDefault="000B0E61" w:rsidP="000B0E61">
      <w:pPr>
        <w:pStyle w:val="Stluskett"/>
        <w:ind w:left="360" w:firstLine="0"/>
      </w:pPr>
      <w:r>
        <w:t xml:space="preserve">2.2. </w:t>
      </w:r>
      <w:r w:rsidRPr="00E57AA3">
        <w:t xml:space="preserve">A </w:t>
      </w:r>
      <w:r w:rsidRPr="00E3609C">
        <w:t>költségvetési</w:t>
      </w:r>
      <w:r w:rsidRPr="00E57AA3">
        <w:t xml:space="preserve"> szerv alapítására, átalakítására, megszüntetésére jogosult szerv</w:t>
      </w:r>
    </w:p>
    <w:p w:rsidR="000B0E61" w:rsidRDefault="000B0E61" w:rsidP="000B0E61">
      <w:pPr>
        <w:rPr>
          <w:rFonts w:ascii="Cambria" w:hAnsi="Cambria"/>
          <w:sz w:val="22"/>
          <w:szCs w:val="22"/>
          <w:lang w:eastAsia="en-US"/>
        </w:rPr>
      </w:pPr>
      <w:r>
        <w:rPr>
          <w:lang w:eastAsia="en-US"/>
        </w:rPr>
        <w:tab/>
      </w:r>
      <w:r w:rsidRPr="000B0E61">
        <w:rPr>
          <w:rFonts w:ascii="Cambria" w:hAnsi="Cambria"/>
          <w:sz w:val="22"/>
          <w:szCs w:val="22"/>
          <w:lang w:eastAsia="en-US"/>
        </w:rPr>
        <w:t>2.2.1. megnevezése</w:t>
      </w:r>
      <w:r>
        <w:rPr>
          <w:rFonts w:ascii="Cambria" w:hAnsi="Cambria"/>
          <w:sz w:val="22"/>
          <w:szCs w:val="22"/>
          <w:lang w:eastAsia="en-US"/>
        </w:rPr>
        <w:t>:</w:t>
      </w:r>
      <w:r w:rsidR="00E878E7">
        <w:rPr>
          <w:rFonts w:ascii="Cambria" w:hAnsi="Cambria"/>
          <w:sz w:val="22"/>
          <w:szCs w:val="22"/>
          <w:lang w:eastAsia="en-US"/>
        </w:rPr>
        <w:t xml:space="preserve"> Csongrád Városi Önkormányzat</w:t>
      </w:r>
    </w:p>
    <w:p w:rsidR="000B0E61" w:rsidRDefault="000B0E61" w:rsidP="000B0E61">
      <w:pPr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ab/>
        <w:t>2.2.2. székhelye: 6640 Csongrád, Kossuth tér 7.</w:t>
      </w:r>
    </w:p>
    <w:p w:rsidR="00014EFE" w:rsidRPr="00E57AA3" w:rsidRDefault="00014EFE" w:rsidP="00455E77">
      <w:pPr>
        <w:pStyle w:val="Listaszerbekezds"/>
        <w:tabs>
          <w:tab w:val="left" w:leader="dot" w:pos="9072"/>
        </w:tabs>
        <w:spacing w:before="720" w:after="480"/>
        <w:ind w:left="0" w:right="-142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 xml:space="preserve">3. </w:t>
      </w:r>
      <w:r w:rsidRPr="00E57AA3">
        <w:rPr>
          <w:rFonts w:ascii="Cambria" w:hAnsi="Cambria"/>
          <w:b/>
          <w:sz w:val="28"/>
          <w:szCs w:val="24"/>
        </w:rPr>
        <w:t>A költségvetési szerv irányítása, felügyelete</w:t>
      </w:r>
    </w:p>
    <w:p w:rsidR="00014EFE" w:rsidRPr="00E57AA3" w:rsidRDefault="00014EFE" w:rsidP="00455E7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/>
        <w:contextualSpacing w:val="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 xml:space="preserve">3.1. </w:t>
      </w:r>
      <w:r w:rsidRPr="00E57AA3">
        <w:rPr>
          <w:rFonts w:ascii="Cambria" w:hAnsi="Cambria"/>
          <w:sz w:val="22"/>
          <w:szCs w:val="22"/>
        </w:rPr>
        <w:t>A költségvetési szerv irányító szervének</w:t>
      </w:r>
    </w:p>
    <w:p w:rsidR="00014EFE" w:rsidRPr="00AE1225" w:rsidRDefault="00014EFE" w:rsidP="00455E7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3.1.1. </w:t>
      </w:r>
      <w:r w:rsidRPr="00E57AA3">
        <w:rPr>
          <w:rFonts w:ascii="Cambria" w:hAnsi="Cambria"/>
          <w:sz w:val="22"/>
          <w:szCs w:val="22"/>
        </w:rPr>
        <w:t>megnevezése:</w:t>
      </w:r>
      <w:r>
        <w:rPr>
          <w:rFonts w:ascii="Cambria" w:hAnsi="Cambria"/>
          <w:sz w:val="22"/>
          <w:szCs w:val="22"/>
        </w:rPr>
        <w:t xml:space="preserve"> </w:t>
      </w:r>
      <w:r w:rsidRPr="00AE1225">
        <w:rPr>
          <w:rFonts w:ascii="Cambria" w:hAnsi="Cambria"/>
          <w:sz w:val="22"/>
          <w:szCs w:val="22"/>
        </w:rPr>
        <w:t>Csongrád Városi Önkormányzat</w:t>
      </w:r>
      <w:r w:rsidR="00AE1225" w:rsidRPr="00AE1225">
        <w:rPr>
          <w:rFonts w:ascii="Cambria" w:hAnsi="Cambria"/>
          <w:sz w:val="22"/>
          <w:szCs w:val="22"/>
        </w:rPr>
        <w:t xml:space="preserve"> </w:t>
      </w:r>
      <w:r w:rsidR="0015761C">
        <w:rPr>
          <w:rFonts w:ascii="Cambria" w:hAnsi="Cambria"/>
          <w:sz w:val="22"/>
          <w:szCs w:val="22"/>
        </w:rPr>
        <w:t>Képviselő-testülete</w:t>
      </w:r>
    </w:p>
    <w:p w:rsidR="00014EFE" w:rsidRPr="00E57AA3" w:rsidRDefault="00014EFE" w:rsidP="00455E7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3.1.2</w:t>
      </w:r>
      <w:r w:rsidR="006B4A26">
        <w:rPr>
          <w:rFonts w:ascii="Cambria" w:hAnsi="Cambria"/>
          <w:sz w:val="22"/>
          <w:szCs w:val="22"/>
        </w:rPr>
        <w:t xml:space="preserve">. </w:t>
      </w:r>
      <w:r w:rsidRPr="00E57AA3">
        <w:rPr>
          <w:rFonts w:ascii="Cambria" w:hAnsi="Cambria"/>
          <w:sz w:val="22"/>
          <w:szCs w:val="22"/>
        </w:rPr>
        <w:t>székhelye:</w:t>
      </w:r>
      <w:r>
        <w:rPr>
          <w:rFonts w:ascii="Cambria" w:hAnsi="Cambria"/>
          <w:sz w:val="22"/>
          <w:szCs w:val="22"/>
        </w:rPr>
        <w:t xml:space="preserve"> 6640Csongrád, Kossuth tér 7.</w:t>
      </w:r>
    </w:p>
    <w:p w:rsidR="00014EFE" w:rsidRDefault="00014EFE" w:rsidP="00455E7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contextualSpacing w:val="0"/>
        <w:jc w:val="both"/>
        <w:rPr>
          <w:rFonts w:ascii="Cambria" w:hAnsi="Cambria"/>
          <w:sz w:val="22"/>
          <w:szCs w:val="22"/>
        </w:rPr>
      </w:pPr>
    </w:p>
    <w:p w:rsidR="000B0E61" w:rsidRDefault="000B0E61" w:rsidP="000B0E61">
      <w:pPr>
        <w:pStyle w:val="Stluskett"/>
      </w:pPr>
      <w:r>
        <w:t>3.2. A költségvetési szerv fenntartójának</w:t>
      </w:r>
    </w:p>
    <w:p w:rsidR="000B0E61" w:rsidRDefault="000B0E61" w:rsidP="001946A6">
      <w:pPr>
        <w:pStyle w:val="Stlus1harom"/>
        <w:ind w:left="709" w:firstLine="0"/>
      </w:pPr>
      <w:r>
        <w:t xml:space="preserve">3.2.1. </w:t>
      </w:r>
      <w:r w:rsidRPr="00E57AA3">
        <w:t>megnevezése:</w:t>
      </w:r>
      <w:r w:rsidR="001946A6">
        <w:t xml:space="preserve"> Csongrád Városi Önkormányzat</w:t>
      </w:r>
    </w:p>
    <w:p w:rsidR="000B0E61" w:rsidRPr="000B0E61" w:rsidRDefault="000B0E61" w:rsidP="001946A6">
      <w:pPr>
        <w:ind w:left="709"/>
        <w:rPr>
          <w:rFonts w:ascii="Cambria" w:hAnsi="Cambria"/>
          <w:sz w:val="22"/>
          <w:szCs w:val="22"/>
          <w:lang w:eastAsia="en-US"/>
        </w:rPr>
      </w:pPr>
      <w:r w:rsidRPr="000B0E61">
        <w:rPr>
          <w:rFonts w:ascii="Cambria" w:hAnsi="Cambria"/>
          <w:sz w:val="22"/>
          <w:szCs w:val="22"/>
          <w:lang w:eastAsia="en-US"/>
        </w:rPr>
        <w:t>3.2.2. székhelye</w:t>
      </w:r>
      <w:r w:rsidR="001946A6">
        <w:rPr>
          <w:rFonts w:ascii="Cambria" w:hAnsi="Cambria"/>
          <w:sz w:val="22"/>
          <w:szCs w:val="22"/>
          <w:lang w:eastAsia="en-US"/>
        </w:rPr>
        <w:t>: 6640 Csongrád, Kossuth tér 7.</w:t>
      </w:r>
    </w:p>
    <w:p w:rsidR="00014EFE" w:rsidRPr="00E57AA3" w:rsidRDefault="00014EFE" w:rsidP="00E60F7A">
      <w:pPr>
        <w:pStyle w:val="Listaszerbekezds"/>
        <w:tabs>
          <w:tab w:val="left" w:leader="dot" w:pos="9072"/>
        </w:tabs>
        <w:spacing w:before="720" w:after="480"/>
        <w:ind w:left="0" w:right="-143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lastRenderedPageBreak/>
        <w:t xml:space="preserve">4. </w:t>
      </w:r>
      <w:r w:rsidRPr="00E57AA3">
        <w:rPr>
          <w:rFonts w:ascii="Cambria" w:hAnsi="Cambria"/>
          <w:b/>
          <w:sz w:val="28"/>
          <w:szCs w:val="24"/>
        </w:rPr>
        <w:t>A költségvetési szerv tevékenysége</w:t>
      </w:r>
    </w:p>
    <w:p w:rsidR="00014EFE" w:rsidRPr="00A37534" w:rsidRDefault="00014EFE" w:rsidP="00E60F7A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180" w:right="-284" w:hanging="18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4.1 </w:t>
      </w:r>
      <w:r w:rsidRPr="00E57AA3">
        <w:rPr>
          <w:rFonts w:ascii="Cambria" w:hAnsi="Cambria"/>
          <w:sz w:val="22"/>
          <w:szCs w:val="22"/>
        </w:rPr>
        <w:t>A költségvetési szerv közfeladata:</w:t>
      </w:r>
      <w:r>
        <w:rPr>
          <w:rFonts w:ascii="Cambria" w:hAnsi="Cambria"/>
          <w:sz w:val="22"/>
          <w:szCs w:val="22"/>
        </w:rPr>
        <w:t xml:space="preserve"> </w:t>
      </w:r>
      <w:r w:rsidRPr="00A37534">
        <w:rPr>
          <w:rFonts w:ascii="Cambria" w:hAnsi="Cambria"/>
          <w:sz w:val="22"/>
          <w:szCs w:val="22"/>
        </w:rPr>
        <w:t>köznevelés</w:t>
      </w:r>
    </w:p>
    <w:p w:rsidR="00014EFE" w:rsidRPr="00A37534" w:rsidRDefault="00014EFE" w:rsidP="00E60F7A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567" w:right="-284"/>
        <w:contextualSpacing w:val="0"/>
        <w:jc w:val="both"/>
        <w:rPr>
          <w:rFonts w:ascii="Cambria" w:hAnsi="Cambria"/>
          <w:sz w:val="22"/>
          <w:szCs w:val="22"/>
        </w:rPr>
      </w:pPr>
      <w:r w:rsidRPr="00A37534">
        <w:rPr>
          <w:rFonts w:ascii="Cambria" w:hAnsi="Cambria"/>
          <w:sz w:val="22"/>
          <w:szCs w:val="22"/>
        </w:rPr>
        <w:t>Az óvoda a gyermek hároméves korától a tankötelezettség kezdetéig nevelő intézmény.</w:t>
      </w:r>
    </w:p>
    <w:p w:rsidR="00014EFE" w:rsidRPr="00E57AA3" w:rsidRDefault="00014EFE" w:rsidP="00E60F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4.2</w:t>
      </w:r>
      <w:r w:rsidRPr="00E57AA3">
        <w:rPr>
          <w:rFonts w:ascii="Cambria" w:hAnsi="Cambria"/>
          <w:sz w:val="22"/>
          <w:szCs w:val="22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"/>
        <w:gridCol w:w="1983"/>
        <w:gridCol w:w="6768"/>
      </w:tblGrid>
      <w:tr w:rsidR="00014EFE" w:rsidRPr="0059292E" w:rsidTr="00C274B9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068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szakágazat száma</w:t>
            </w:r>
          </w:p>
        </w:tc>
        <w:tc>
          <w:tcPr>
            <w:tcW w:w="3644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szakágazat megnevezése</w:t>
            </w:r>
          </w:p>
        </w:tc>
      </w:tr>
      <w:tr w:rsidR="00014EFE" w:rsidRPr="0059292E" w:rsidTr="00C274B9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1</w:t>
            </w:r>
          </w:p>
        </w:tc>
        <w:tc>
          <w:tcPr>
            <w:tcW w:w="1068" w:type="pct"/>
          </w:tcPr>
          <w:p w:rsidR="00014EFE" w:rsidRPr="00AE1225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AE1225">
              <w:rPr>
                <w:rFonts w:ascii="Cambria" w:hAnsi="Cambria"/>
                <w:sz w:val="22"/>
                <w:szCs w:val="22"/>
              </w:rPr>
              <w:t>851020</w:t>
            </w:r>
          </w:p>
        </w:tc>
        <w:tc>
          <w:tcPr>
            <w:tcW w:w="3644" w:type="pct"/>
          </w:tcPr>
          <w:p w:rsidR="00014EFE" w:rsidRPr="00AE1225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AE1225">
              <w:rPr>
                <w:rFonts w:ascii="Cambria" w:hAnsi="Cambria"/>
                <w:sz w:val="22"/>
                <w:szCs w:val="22"/>
              </w:rPr>
              <w:t>Óvodai nevelés.</w:t>
            </w:r>
          </w:p>
        </w:tc>
      </w:tr>
    </w:tbl>
    <w:p w:rsidR="00014EFE" w:rsidRDefault="00014EFE" w:rsidP="00E60F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4.3.</w:t>
      </w:r>
      <w:r w:rsidRPr="00E57AA3">
        <w:rPr>
          <w:rFonts w:ascii="Cambria" w:hAnsi="Cambria"/>
          <w:sz w:val="22"/>
          <w:szCs w:val="22"/>
        </w:rPr>
        <w:t>A költségvetési szerv alaptevékenysége:</w:t>
      </w:r>
    </w:p>
    <w:p w:rsidR="00014EFE" w:rsidRPr="009050F9" w:rsidRDefault="00014EFE" w:rsidP="00E60F7A">
      <w:pPr>
        <w:ind w:left="709"/>
        <w:jc w:val="both"/>
        <w:rPr>
          <w:rFonts w:ascii="Cambria" w:hAnsi="Cambria"/>
          <w:sz w:val="22"/>
          <w:szCs w:val="22"/>
        </w:rPr>
      </w:pPr>
      <w:r w:rsidRPr="009050F9">
        <w:rPr>
          <w:rFonts w:ascii="Cambria" w:hAnsi="Cambria"/>
          <w:sz w:val="22"/>
          <w:szCs w:val="22"/>
        </w:rPr>
        <w:t>Óvodai ellátás:</w:t>
      </w:r>
    </w:p>
    <w:p w:rsidR="00014EFE" w:rsidRPr="009050F9" w:rsidRDefault="00014EFE" w:rsidP="00E60F7A">
      <w:pPr>
        <w:numPr>
          <w:ilvl w:val="0"/>
          <w:numId w:val="21"/>
        </w:numPr>
        <w:jc w:val="both"/>
        <w:rPr>
          <w:rFonts w:ascii="Cambria" w:hAnsi="Cambria"/>
          <w:sz w:val="22"/>
          <w:szCs w:val="22"/>
        </w:rPr>
      </w:pPr>
      <w:r w:rsidRPr="009050F9">
        <w:rPr>
          <w:rFonts w:ascii="Cambria" w:hAnsi="Cambria"/>
          <w:sz w:val="22"/>
          <w:szCs w:val="22"/>
        </w:rPr>
        <w:t>A gyermek hároméves korától a tankötelezettség kezdetéig tartó, a teljes óvodai életet átívelő foglalkozásokat és a gyermek napközbeni ellátásával összefüggő feladatokat is magában foglaló óvodai nevelési tevékenység.</w:t>
      </w:r>
    </w:p>
    <w:p w:rsidR="00014EFE" w:rsidRPr="009050F9" w:rsidRDefault="00014EFE" w:rsidP="00E60F7A">
      <w:pPr>
        <w:ind w:left="1068"/>
        <w:jc w:val="both"/>
        <w:rPr>
          <w:rFonts w:ascii="Cambria" w:hAnsi="Cambria"/>
          <w:sz w:val="22"/>
          <w:szCs w:val="22"/>
        </w:rPr>
      </w:pPr>
      <w:r w:rsidRPr="009050F9">
        <w:rPr>
          <w:rFonts w:ascii="Cambria" w:hAnsi="Cambria"/>
          <w:sz w:val="22"/>
          <w:szCs w:val="22"/>
        </w:rPr>
        <w:t>Az óvoda felveheti azt a gyermeket is, aki a harmadik életévét a felvételtől számított fél éven belül betölti.</w:t>
      </w:r>
    </w:p>
    <w:p w:rsidR="00014EFE" w:rsidRPr="009050F9" w:rsidRDefault="00014EFE" w:rsidP="00E60F7A">
      <w:pPr>
        <w:numPr>
          <w:ilvl w:val="0"/>
          <w:numId w:val="21"/>
        </w:numPr>
        <w:jc w:val="both"/>
        <w:rPr>
          <w:rFonts w:ascii="Cambria" w:hAnsi="Cambria"/>
          <w:sz w:val="22"/>
          <w:szCs w:val="22"/>
        </w:rPr>
      </w:pPr>
      <w:r w:rsidRPr="009050F9">
        <w:rPr>
          <w:rFonts w:ascii="Cambria" w:hAnsi="Cambria"/>
          <w:sz w:val="22"/>
          <w:szCs w:val="22"/>
        </w:rPr>
        <w:t xml:space="preserve">Óvodai ellátás, integrált óvodai nevelés az alábbi kiemelt figyelmet igénylő gyermekek körében történik: </w:t>
      </w:r>
    </w:p>
    <w:p w:rsidR="00014EFE" w:rsidRPr="009050F9" w:rsidRDefault="00014EFE" w:rsidP="00E60F7A">
      <w:pPr>
        <w:pStyle w:val="Listaszerbekezds1"/>
        <w:numPr>
          <w:ilvl w:val="0"/>
          <w:numId w:val="23"/>
        </w:numPr>
        <w:suppressAutoHyphens/>
        <w:autoSpaceDE w:val="0"/>
        <w:jc w:val="both"/>
        <w:rPr>
          <w:rFonts w:ascii="Cambria" w:hAnsi="Cambria"/>
          <w:sz w:val="22"/>
          <w:szCs w:val="22"/>
        </w:rPr>
      </w:pPr>
      <w:r w:rsidRPr="009050F9">
        <w:rPr>
          <w:rFonts w:ascii="Cambria" w:hAnsi="Cambria"/>
          <w:sz w:val="22"/>
          <w:szCs w:val="22"/>
        </w:rPr>
        <w:t>Beilleszkedési, tanulási, magatartási nehézséggel küzdő gyermek, aki a szakértői bizottság szakértői véleménye alapján az életkorához viszonyítottan jelentősen alulteljesít, társas kapcsolati problémákkal, tanulási, magatartásszabályozási hiányosságokkal küzd, közösségbe való beilleszkedése, továbbá személyiségfejlődése nehezített vagy sajátos tendenciákat mutat (BTM)</w:t>
      </w:r>
    </w:p>
    <w:p w:rsidR="00014EFE" w:rsidRPr="009050F9" w:rsidRDefault="00014EFE" w:rsidP="00E60F7A">
      <w:pPr>
        <w:pStyle w:val="Listaszerbekezds1"/>
        <w:numPr>
          <w:ilvl w:val="0"/>
          <w:numId w:val="23"/>
        </w:numPr>
        <w:suppressAutoHyphens/>
        <w:autoSpaceDE w:val="0"/>
        <w:jc w:val="both"/>
        <w:rPr>
          <w:rFonts w:ascii="Cambria" w:hAnsi="Cambria"/>
          <w:sz w:val="22"/>
          <w:szCs w:val="22"/>
        </w:rPr>
      </w:pPr>
      <w:r w:rsidRPr="009050F9">
        <w:rPr>
          <w:rFonts w:ascii="Cambria" w:hAnsi="Cambria"/>
          <w:sz w:val="22"/>
          <w:szCs w:val="22"/>
        </w:rPr>
        <w:t>Sajátos nevelési igényű gyermek, aki a szakértői bizottság szakértői véleménye alapján 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 (SNI)</w:t>
      </w:r>
    </w:p>
    <w:p w:rsidR="00014EFE" w:rsidRPr="009050F9" w:rsidRDefault="00014EFE" w:rsidP="00E60F7A">
      <w:pPr>
        <w:pStyle w:val="Listaszerbekezds1"/>
        <w:numPr>
          <w:ilvl w:val="0"/>
          <w:numId w:val="23"/>
        </w:numPr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  <w:r w:rsidRPr="009050F9">
        <w:rPr>
          <w:rFonts w:ascii="Cambria" w:hAnsi="Cambria"/>
          <w:sz w:val="22"/>
          <w:szCs w:val="22"/>
        </w:rPr>
        <w:t>Hátrányos helyzetű és halmozottan hátrányos helyzetű gyermekek integrált óvodai nevelése.</w:t>
      </w:r>
    </w:p>
    <w:p w:rsidR="00014EFE" w:rsidRPr="00E57AA3" w:rsidRDefault="00014EFE" w:rsidP="00E60F7A">
      <w:pPr>
        <w:pStyle w:val="Listaszerbekezds"/>
        <w:tabs>
          <w:tab w:val="left" w:leader="dot" w:pos="9072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4.4. </w:t>
      </w:r>
      <w:r w:rsidRPr="00E57AA3">
        <w:rPr>
          <w:rFonts w:ascii="Cambria" w:hAnsi="Cambria"/>
          <w:sz w:val="22"/>
          <w:szCs w:val="22"/>
        </w:rPr>
        <w:t>A költségvetési szerv alaptevékenységének kormányzati funkció szerinti megjelölése: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"/>
        <w:gridCol w:w="3143"/>
        <w:gridCol w:w="5610"/>
      </w:tblGrid>
      <w:tr w:rsidR="00014EFE" w:rsidRPr="0059292E" w:rsidTr="00E60F7A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692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kormányzati funkciószám</w:t>
            </w:r>
          </w:p>
        </w:tc>
        <w:tc>
          <w:tcPr>
            <w:tcW w:w="3020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kormányzati funkció megnevezése</w:t>
            </w:r>
          </w:p>
        </w:tc>
      </w:tr>
      <w:tr w:rsidR="006B140B" w:rsidRPr="00E57AA3" w:rsidTr="00E60F7A">
        <w:tc>
          <w:tcPr>
            <w:tcW w:w="288" w:type="pct"/>
            <w:vAlign w:val="center"/>
          </w:tcPr>
          <w:p w:rsidR="006B140B" w:rsidRPr="00654FAD" w:rsidRDefault="006B140B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6B140B" w:rsidRPr="00C274B9" w:rsidRDefault="006B140B" w:rsidP="00073D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</w:rPr>
              <w:t>041231</w:t>
            </w:r>
          </w:p>
        </w:tc>
        <w:tc>
          <w:tcPr>
            <w:tcW w:w="3020" w:type="pct"/>
          </w:tcPr>
          <w:p w:rsidR="006B140B" w:rsidRPr="00E02C8A" w:rsidRDefault="006B140B" w:rsidP="00073D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E02C8A"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  <w:tr w:rsidR="006B140B" w:rsidRPr="00E57AA3" w:rsidTr="00E60F7A">
        <w:tc>
          <w:tcPr>
            <w:tcW w:w="288" w:type="pct"/>
            <w:vAlign w:val="center"/>
          </w:tcPr>
          <w:p w:rsidR="006B140B" w:rsidRPr="00654FAD" w:rsidRDefault="006B140B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6B140B" w:rsidRPr="00C274B9" w:rsidRDefault="006B140B" w:rsidP="00073D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</w:rPr>
              <w:t>041233</w:t>
            </w:r>
          </w:p>
        </w:tc>
        <w:tc>
          <w:tcPr>
            <w:tcW w:w="3020" w:type="pct"/>
          </w:tcPr>
          <w:p w:rsidR="006B140B" w:rsidRPr="00E02C8A" w:rsidRDefault="006B140B" w:rsidP="00073D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E02C8A">
              <w:rPr>
                <w:rFonts w:ascii="Cambria" w:hAnsi="Cambria"/>
                <w:sz w:val="22"/>
                <w:szCs w:val="22"/>
              </w:rPr>
              <w:t>Hosszabb időtartamú közfoglalkoztatás</w:t>
            </w:r>
          </w:p>
        </w:tc>
      </w:tr>
      <w:tr w:rsidR="00DC30CA" w:rsidRPr="00E57AA3" w:rsidTr="00E60F7A">
        <w:tc>
          <w:tcPr>
            <w:tcW w:w="288" w:type="pct"/>
            <w:vAlign w:val="center"/>
          </w:tcPr>
          <w:p w:rsidR="00DC30CA" w:rsidRDefault="00DC30CA" w:rsidP="006B140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DC30CA" w:rsidRPr="00654FAD" w:rsidRDefault="00DC30CA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082091</w:t>
            </w:r>
          </w:p>
        </w:tc>
        <w:tc>
          <w:tcPr>
            <w:tcW w:w="3020" w:type="pct"/>
          </w:tcPr>
          <w:p w:rsidR="00DC30CA" w:rsidRPr="00654FAD" w:rsidRDefault="00DC30CA" w:rsidP="00CA717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Közművelődés- közösségi és társadalmi részvétel fejlesztése</w:t>
            </w:r>
          </w:p>
        </w:tc>
      </w:tr>
      <w:tr w:rsidR="00DC30CA" w:rsidRPr="00E57AA3" w:rsidTr="00E60F7A">
        <w:tc>
          <w:tcPr>
            <w:tcW w:w="288" w:type="pct"/>
            <w:vAlign w:val="center"/>
          </w:tcPr>
          <w:p w:rsidR="00DC30CA" w:rsidRPr="00654FAD" w:rsidRDefault="00DC30CA" w:rsidP="006B140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DC30CA" w:rsidRPr="00654FAD" w:rsidRDefault="00DC30CA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DC30CA" w:rsidRPr="00654FAD" w:rsidRDefault="00DC30CA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Óvodai nevelés, ellátás szakmai feladatai</w:t>
            </w:r>
          </w:p>
        </w:tc>
      </w:tr>
      <w:tr w:rsidR="00DC30CA" w:rsidRPr="00E57AA3" w:rsidTr="00E60F7A">
        <w:tc>
          <w:tcPr>
            <w:tcW w:w="288" w:type="pct"/>
            <w:vAlign w:val="center"/>
          </w:tcPr>
          <w:p w:rsidR="00DC30CA" w:rsidRPr="00654FAD" w:rsidRDefault="00DC30CA" w:rsidP="006B140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DC30CA" w:rsidRPr="00654FAD" w:rsidRDefault="00DC30CA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DC30CA" w:rsidRPr="00654FAD" w:rsidRDefault="00DC30CA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DC30CA" w:rsidRPr="00E57AA3" w:rsidTr="00E60F7A">
        <w:tc>
          <w:tcPr>
            <w:tcW w:w="288" w:type="pct"/>
            <w:vAlign w:val="center"/>
          </w:tcPr>
          <w:p w:rsidR="00DC30CA" w:rsidRPr="00654FAD" w:rsidRDefault="00DC30CA" w:rsidP="00DC30C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DC30CA" w:rsidRPr="00654FAD" w:rsidRDefault="00DC30CA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DC30CA" w:rsidRPr="00654FAD" w:rsidRDefault="00DC30CA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Óvodai nevelés, ellátás működtetési feladatai</w:t>
            </w:r>
          </w:p>
        </w:tc>
      </w:tr>
      <w:tr w:rsidR="00DC30CA" w:rsidRPr="00E57AA3" w:rsidTr="00E60F7A">
        <w:tc>
          <w:tcPr>
            <w:tcW w:w="288" w:type="pct"/>
            <w:vAlign w:val="center"/>
          </w:tcPr>
          <w:p w:rsidR="00DC30CA" w:rsidRPr="00654FAD" w:rsidRDefault="00DC30CA" w:rsidP="006B140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7</w:t>
            </w:r>
          </w:p>
        </w:tc>
        <w:tc>
          <w:tcPr>
            <w:tcW w:w="1692" w:type="pct"/>
          </w:tcPr>
          <w:p w:rsidR="00DC30CA" w:rsidRPr="00654FAD" w:rsidRDefault="00DC30CA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10403</w:t>
            </w: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020" w:type="pct"/>
          </w:tcPr>
          <w:p w:rsidR="00DC30CA" w:rsidRPr="00654FAD" w:rsidRDefault="00DC30CA" w:rsidP="006B4A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 xml:space="preserve">Gyermekek </w:t>
            </w:r>
            <w:r>
              <w:rPr>
                <w:rFonts w:ascii="Cambria" w:hAnsi="Cambria"/>
                <w:sz w:val="22"/>
                <w:szCs w:val="22"/>
              </w:rPr>
              <w:t>bölcsőd</w:t>
            </w:r>
            <w:r w:rsidR="006B4A26">
              <w:rPr>
                <w:rFonts w:ascii="Cambria" w:hAnsi="Cambria"/>
                <w:sz w:val="22"/>
                <w:szCs w:val="22"/>
              </w:rPr>
              <w:t>ében és mini bölcsődében történő ellátása</w:t>
            </w:r>
          </w:p>
        </w:tc>
      </w:tr>
    </w:tbl>
    <w:p w:rsidR="006F529A" w:rsidRDefault="00014EFE" w:rsidP="006F529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4.5.</w:t>
      </w:r>
      <w:r w:rsidRPr="00E57AA3">
        <w:rPr>
          <w:rFonts w:ascii="Cambria" w:hAnsi="Cambria"/>
          <w:sz w:val="22"/>
          <w:szCs w:val="22"/>
        </w:rPr>
        <w:t>A költségvetési szerv illetékessége, működési területe:</w:t>
      </w:r>
      <w:r w:rsidR="006F529A">
        <w:rPr>
          <w:rFonts w:ascii="Cambria" w:hAnsi="Cambria"/>
          <w:sz w:val="22"/>
          <w:szCs w:val="22"/>
        </w:rPr>
        <w:t xml:space="preserve"> Elsődlegesen Csongrád város közigazgatási területe</w:t>
      </w:r>
    </w:p>
    <w:p w:rsidR="00014EFE" w:rsidRPr="00E57AA3" w:rsidRDefault="006F529A" w:rsidP="006F529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center"/>
        <w:rPr>
          <w:rFonts w:ascii="Cambria" w:hAnsi="Cambria"/>
          <w:b/>
          <w:sz w:val="28"/>
          <w:szCs w:val="24"/>
        </w:rPr>
      </w:pPr>
      <w:r w:rsidRPr="006F529A">
        <w:rPr>
          <w:rFonts w:ascii="Cambria" w:hAnsi="Cambria"/>
          <w:sz w:val="28"/>
          <w:szCs w:val="28"/>
        </w:rPr>
        <w:t>5</w:t>
      </w:r>
      <w:r>
        <w:rPr>
          <w:rFonts w:ascii="Cambria" w:hAnsi="Cambria"/>
          <w:sz w:val="28"/>
          <w:szCs w:val="28"/>
        </w:rPr>
        <w:t>.</w:t>
      </w:r>
      <w:r w:rsidR="00014EFE" w:rsidRPr="006F529A">
        <w:rPr>
          <w:rFonts w:ascii="Cambria" w:hAnsi="Cambria"/>
          <w:b/>
          <w:sz w:val="28"/>
          <w:szCs w:val="28"/>
        </w:rPr>
        <w:t xml:space="preserve"> </w:t>
      </w:r>
      <w:r w:rsidR="00014EFE" w:rsidRPr="00E57AA3">
        <w:rPr>
          <w:rFonts w:ascii="Cambria" w:hAnsi="Cambria"/>
          <w:b/>
          <w:sz w:val="28"/>
          <w:szCs w:val="24"/>
        </w:rPr>
        <w:t>A költségvetési szerv szervezete és működése</w:t>
      </w:r>
    </w:p>
    <w:p w:rsidR="00014EFE" w:rsidRDefault="00014EFE" w:rsidP="00E60F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5.1. </w:t>
      </w:r>
      <w:r w:rsidRPr="00E57AA3">
        <w:rPr>
          <w:rFonts w:ascii="Cambria" w:hAnsi="Cambria"/>
          <w:sz w:val="22"/>
          <w:szCs w:val="22"/>
        </w:rPr>
        <w:t>A költségvetési szerv vezetőjének megbízási rendje:</w:t>
      </w:r>
    </w:p>
    <w:p w:rsidR="00014EFE" w:rsidRPr="00A1356D" w:rsidRDefault="00014EFE" w:rsidP="00F11FA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A1356D">
        <w:rPr>
          <w:rFonts w:ascii="Cambria" w:hAnsi="Cambria"/>
          <w:sz w:val="22"/>
          <w:szCs w:val="22"/>
        </w:rPr>
        <w:lastRenderedPageBreak/>
        <w:t xml:space="preserve">A kinevezési, megbízási jogkör gyakorlója a Csongrád Városi Önkormányzat Képviselő-testülete nyilvános pályáztatás (amennyiben azt </w:t>
      </w:r>
      <w:r>
        <w:rPr>
          <w:rFonts w:ascii="Cambria" w:hAnsi="Cambria"/>
          <w:sz w:val="22"/>
          <w:szCs w:val="22"/>
        </w:rPr>
        <w:t xml:space="preserve">a jogszabály előírja) alapján. </w:t>
      </w:r>
      <w:r w:rsidRPr="00A1356D">
        <w:rPr>
          <w:rFonts w:ascii="Cambria" w:hAnsi="Cambria"/>
          <w:sz w:val="22"/>
          <w:szCs w:val="22"/>
        </w:rPr>
        <w:t xml:space="preserve">A pályázati eljárással kapcsolatos feladatokat a jegyző látja el.  </w:t>
      </w:r>
    </w:p>
    <w:p w:rsidR="00014EFE" w:rsidRPr="00A1356D" w:rsidRDefault="00014EFE" w:rsidP="00F11FA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A1356D">
        <w:rPr>
          <w:rFonts w:ascii="Cambria" w:hAnsi="Cambria"/>
          <w:sz w:val="22"/>
          <w:szCs w:val="22"/>
        </w:rPr>
        <w:t>A költségvetési szerv vezetője megbízásának rendjét meghatározó jogszabályok: Magyarország helyi önkormányzatairól szóló 2011. évi CLXXXIX. törvény, a közalkalmazottak jogállásáról szóló 1992. évi XXXIII. törvény, a nemzeti köznevelésről szóló 2011. évi CXC. törvény, a pedagógusok előmeneteli rendszeréről és a közalkalmazottak jogállásáról szóló 1992. évi XXXIII. törvény köznevelési intézményekben történő végrehajtásáról szóló 326/2013. (VIII.30.) Korm</w:t>
      </w:r>
      <w:r w:rsidR="006B4A26">
        <w:rPr>
          <w:rFonts w:ascii="Cambria" w:hAnsi="Cambria"/>
          <w:sz w:val="22"/>
          <w:szCs w:val="22"/>
        </w:rPr>
        <w:t>ány</w:t>
      </w:r>
      <w:r w:rsidRPr="00A1356D">
        <w:rPr>
          <w:rFonts w:ascii="Cambria" w:hAnsi="Cambria"/>
          <w:sz w:val="22"/>
          <w:szCs w:val="22"/>
        </w:rPr>
        <w:t>rendelet, valamint a nevelési-oktatási intézmények működéséről és a köznevelési intézmények névhasználatáról szóló 20/2012. (VIII. 31.) EMMI rendelet.</w:t>
      </w:r>
    </w:p>
    <w:p w:rsidR="00014EFE" w:rsidRPr="00A1356D" w:rsidRDefault="00014EFE" w:rsidP="00F11FA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A1356D">
        <w:rPr>
          <w:rFonts w:ascii="Cambria" w:hAnsi="Cambria"/>
          <w:sz w:val="22"/>
          <w:szCs w:val="22"/>
        </w:rPr>
        <w:t>A kinevezési, megbízási jogkör magába foglalja a felmentés, az összeférhetetlenség megállapítását, a fegyelmi eljárás megindítását, a fegyelmi büntetés kiszabását. Az egyéb munkáltatói jogkört a polgármester gyakorolja, melyen a kinevezési, megbízási jogkörön kívül minden más munkáltatói jogot kell érteni.</w:t>
      </w:r>
    </w:p>
    <w:p w:rsidR="00014EFE" w:rsidRPr="00A1356D" w:rsidRDefault="00014EFE" w:rsidP="00F11FA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A1356D">
        <w:rPr>
          <w:rFonts w:ascii="Cambria" w:hAnsi="Cambria"/>
          <w:sz w:val="22"/>
          <w:szCs w:val="22"/>
        </w:rPr>
        <w:t>A vezető felett az egyéb munkáltatói jogokat a polgármester gyakorolja.</w:t>
      </w:r>
    </w:p>
    <w:p w:rsidR="00014EFE" w:rsidRPr="009050F9" w:rsidRDefault="00014EFE" w:rsidP="00F11FA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A1356D">
        <w:rPr>
          <w:rFonts w:ascii="Cambria" w:hAnsi="Cambria"/>
          <w:sz w:val="22"/>
          <w:szCs w:val="22"/>
          <w:u w:val="single"/>
        </w:rPr>
        <w:t>A tagintézmény-vezetők megbízásának rendje:</w:t>
      </w:r>
      <w:r w:rsidRPr="00A1356D">
        <w:rPr>
          <w:rFonts w:ascii="Cambria" w:hAnsi="Cambria"/>
          <w:sz w:val="22"/>
          <w:szCs w:val="22"/>
        </w:rPr>
        <w:t xml:space="preserve"> A tagintézmény-v</w:t>
      </w:r>
      <w:r>
        <w:rPr>
          <w:rFonts w:ascii="Cambria" w:hAnsi="Cambria"/>
          <w:sz w:val="22"/>
          <w:szCs w:val="22"/>
        </w:rPr>
        <w:t xml:space="preserve">ezetők </w:t>
      </w:r>
      <w:r w:rsidRPr="00A1356D">
        <w:rPr>
          <w:rFonts w:ascii="Cambria" w:hAnsi="Cambria"/>
          <w:sz w:val="22"/>
          <w:szCs w:val="22"/>
        </w:rPr>
        <w:t>megbízásának rendjét a közalkalmazottak jogállásáról szóló 1992. évi XXXIII. törvény, a nemzeti köznevelésről szóló 2011. évi CXC. törvény, a pedagógusok előmeneteli rendszeréről és a közalkalmazottak jogállásáról szóló 1992. évi XXXIII. törvény köznevelési intézményekben történő végrehajtásáról szóló 326/2013. (VIII.30.) Korm</w:t>
      </w:r>
      <w:r w:rsidR="006B4A26">
        <w:rPr>
          <w:rFonts w:ascii="Cambria" w:hAnsi="Cambria"/>
          <w:sz w:val="22"/>
          <w:szCs w:val="22"/>
        </w:rPr>
        <w:t>ány</w:t>
      </w:r>
      <w:r w:rsidRPr="00A1356D">
        <w:rPr>
          <w:rFonts w:ascii="Cambria" w:hAnsi="Cambria"/>
          <w:sz w:val="22"/>
          <w:szCs w:val="22"/>
        </w:rPr>
        <w:t>rendelet rögzíti. A tagintézmény-vezető felett a munkáltatói jogokat a vezető látja el. A vezető a tagintézmény-vezetését átmenetileg vagy tartósan is elláthatja.</w:t>
      </w:r>
    </w:p>
    <w:p w:rsidR="00014EFE" w:rsidRPr="00E57AA3" w:rsidRDefault="00014EFE" w:rsidP="00F11FA7">
      <w:pPr>
        <w:pStyle w:val="Listaszerbekezds"/>
        <w:tabs>
          <w:tab w:val="left" w:leader="dot" w:pos="9072"/>
        </w:tabs>
        <w:spacing w:before="240"/>
        <w:ind w:left="36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5.2. </w:t>
      </w:r>
      <w:r w:rsidRPr="00E57AA3">
        <w:rPr>
          <w:rFonts w:ascii="Cambria" w:hAnsi="Cambria"/>
          <w:sz w:val="22"/>
          <w:szCs w:val="22"/>
        </w:rPr>
        <w:t>A költségvetési szervnél alkalmazásban álló személyek jogviszonya: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"/>
        <w:gridCol w:w="3143"/>
        <w:gridCol w:w="5610"/>
      </w:tblGrid>
      <w:tr w:rsidR="00014EFE" w:rsidRPr="0059292E" w:rsidTr="00F11FA7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692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foglalkoztatási jogviszony</w:t>
            </w:r>
          </w:p>
        </w:tc>
        <w:tc>
          <w:tcPr>
            <w:tcW w:w="3020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jogviszonyt szabályozó jogszabály</w:t>
            </w:r>
          </w:p>
        </w:tc>
      </w:tr>
      <w:tr w:rsidR="00014EFE" w:rsidRPr="00654FAD" w:rsidTr="00F11FA7">
        <w:tc>
          <w:tcPr>
            <w:tcW w:w="288" w:type="pct"/>
            <w:vAlign w:val="center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014EFE" w:rsidRPr="00654FAD" w:rsidTr="00F11FA7">
        <w:tc>
          <w:tcPr>
            <w:tcW w:w="288" w:type="pct"/>
            <w:vAlign w:val="center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munkajogi jogviszony</w:t>
            </w:r>
          </w:p>
        </w:tc>
        <w:tc>
          <w:tcPr>
            <w:tcW w:w="3020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A munka törvénykönyvéről szóló 2012. évi I. törvény</w:t>
            </w:r>
          </w:p>
        </w:tc>
      </w:tr>
      <w:tr w:rsidR="00014EFE" w:rsidRPr="00654FAD" w:rsidTr="00F11FA7">
        <w:tc>
          <w:tcPr>
            <w:tcW w:w="288" w:type="pct"/>
            <w:vAlign w:val="center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014EFE" w:rsidRPr="00E57AA3" w:rsidRDefault="00014EFE" w:rsidP="00F11FA7">
      <w:pPr>
        <w:pStyle w:val="Listaszerbekezds"/>
        <w:tabs>
          <w:tab w:val="left" w:leader="dot" w:pos="9072"/>
        </w:tabs>
        <w:spacing w:before="720" w:after="480"/>
        <w:ind w:left="0" w:right="-143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 xml:space="preserve">6. </w:t>
      </w:r>
      <w:r w:rsidRPr="00E57AA3">
        <w:rPr>
          <w:rFonts w:ascii="Cambria" w:hAnsi="Cambria"/>
          <w:b/>
          <w:sz w:val="28"/>
          <w:szCs w:val="24"/>
        </w:rPr>
        <w:t>A köznevelési intézményre vonatkozó rendelkezések</w:t>
      </w:r>
    </w:p>
    <w:p w:rsidR="00014EFE" w:rsidRPr="00E57AA3" w:rsidRDefault="00014EFE" w:rsidP="00F11FA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6.1.A köznevelési intézmény</w:t>
      </w:r>
    </w:p>
    <w:p w:rsidR="00014EFE" w:rsidRPr="00E57AA3" w:rsidRDefault="00014EFE" w:rsidP="00F11FA7">
      <w:pPr>
        <w:pStyle w:val="Listaszerbekezds"/>
        <w:tabs>
          <w:tab w:val="left" w:leader="dot" w:pos="9072"/>
          <w:tab w:val="left" w:leader="dot" w:pos="9781"/>
        </w:tabs>
        <w:spacing w:before="80"/>
        <w:contextualSpacing w:val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6.1.1. </w:t>
      </w:r>
      <w:r w:rsidRPr="00E57AA3">
        <w:rPr>
          <w:rFonts w:ascii="Cambria" w:hAnsi="Cambria"/>
          <w:sz w:val="22"/>
          <w:szCs w:val="22"/>
        </w:rPr>
        <w:t>típusa:</w:t>
      </w:r>
      <w:r>
        <w:rPr>
          <w:rFonts w:ascii="Cambria" w:hAnsi="Cambria"/>
          <w:sz w:val="22"/>
          <w:szCs w:val="22"/>
        </w:rPr>
        <w:t xml:space="preserve"> óvoda</w:t>
      </w:r>
    </w:p>
    <w:p w:rsidR="00014EFE" w:rsidRPr="00E57AA3" w:rsidRDefault="00014EFE" w:rsidP="00F11FA7">
      <w:pPr>
        <w:pStyle w:val="Listaszerbekezds"/>
        <w:tabs>
          <w:tab w:val="left" w:leader="dot" w:pos="9072"/>
          <w:tab w:val="left" w:leader="dot" w:pos="9781"/>
        </w:tabs>
        <w:spacing w:before="80"/>
        <w:contextualSpacing w:val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6.1.2. </w:t>
      </w:r>
      <w:r w:rsidRPr="00E57AA3">
        <w:rPr>
          <w:rFonts w:ascii="Cambria" w:hAnsi="Cambria"/>
          <w:sz w:val="22"/>
          <w:szCs w:val="22"/>
        </w:rPr>
        <w:t>alapfeladatának jogszabály szerinti megnevezése:</w:t>
      </w:r>
      <w:r w:rsidR="00AE1225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köznevelés</w:t>
      </w:r>
    </w:p>
    <w:p w:rsidR="00014EFE" w:rsidRPr="00AE1225" w:rsidRDefault="00014EFE" w:rsidP="00F11FA7">
      <w:pPr>
        <w:pStyle w:val="Listaszerbekezds"/>
        <w:tabs>
          <w:tab w:val="left" w:leader="dot" w:pos="9072"/>
          <w:tab w:val="left" w:leader="dot" w:pos="9781"/>
        </w:tabs>
        <w:spacing w:before="80"/>
        <w:contextualSpacing w:val="0"/>
        <w:rPr>
          <w:rFonts w:ascii="Cambria" w:hAnsi="Cambria"/>
          <w:sz w:val="22"/>
          <w:szCs w:val="22"/>
        </w:rPr>
      </w:pPr>
      <w:r w:rsidRPr="00AE1225">
        <w:rPr>
          <w:rFonts w:ascii="Cambria" w:hAnsi="Cambria"/>
          <w:sz w:val="22"/>
          <w:szCs w:val="22"/>
        </w:rPr>
        <w:t>6.1.3. gazdálkodásával összefüggő jogosítványok:</w:t>
      </w:r>
      <w:r w:rsidR="00AE1225">
        <w:rPr>
          <w:rFonts w:ascii="Cambria" w:hAnsi="Cambria"/>
          <w:sz w:val="22"/>
          <w:szCs w:val="22"/>
        </w:rPr>
        <w:t xml:space="preserve"> A</w:t>
      </w:r>
      <w:r w:rsidRPr="00AE1225">
        <w:rPr>
          <w:rFonts w:ascii="Cambria" w:hAnsi="Cambria"/>
          <w:sz w:val="22"/>
          <w:szCs w:val="22"/>
        </w:rPr>
        <w:t xml:space="preserve"> költségvetési szerv számviteli, pénzügyi, munkaügyi feladatait megállapodás alapján Csongrád Városi Önkormányzat Gazdasági Ellátó Szervezet </w:t>
      </w:r>
      <w:r w:rsidR="006B4A26">
        <w:rPr>
          <w:rFonts w:ascii="Cambria" w:hAnsi="Cambria"/>
          <w:sz w:val="22"/>
          <w:szCs w:val="22"/>
        </w:rPr>
        <w:t xml:space="preserve">, székhelye: 6640 Csongrád, Kossuth tér 7. </w:t>
      </w:r>
      <w:r w:rsidRPr="00AE1225">
        <w:rPr>
          <w:rFonts w:ascii="Cambria" w:hAnsi="Cambria"/>
          <w:sz w:val="22"/>
          <w:szCs w:val="22"/>
        </w:rPr>
        <w:t xml:space="preserve">látja el. </w:t>
      </w:r>
    </w:p>
    <w:p w:rsidR="00014EFE" w:rsidRPr="00E57AA3" w:rsidRDefault="00014EFE" w:rsidP="00F11FA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6.2. A k</w:t>
      </w:r>
      <w:r w:rsidRPr="00E57AA3">
        <w:rPr>
          <w:rFonts w:ascii="Cambria" w:hAnsi="Cambria"/>
          <w:sz w:val="22"/>
          <w:szCs w:val="22"/>
        </w:rPr>
        <w:t>öznevelési intézmény tagintézménye(i):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376"/>
        <w:gridCol w:w="4376"/>
      </w:tblGrid>
      <w:tr w:rsidR="00014EFE" w:rsidRPr="0059292E" w:rsidTr="00C274B9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2356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tagintézmény megnevezése</w:t>
            </w:r>
          </w:p>
        </w:tc>
        <w:tc>
          <w:tcPr>
            <w:tcW w:w="2356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tagintézmény címe</w:t>
            </w:r>
          </w:p>
        </w:tc>
      </w:tr>
      <w:tr w:rsidR="00014EFE" w:rsidRPr="00E57AA3" w:rsidTr="00C274B9">
        <w:tc>
          <w:tcPr>
            <w:tcW w:w="288" w:type="pct"/>
            <w:vAlign w:val="center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356" w:type="pct"/>
          </w:tcPr>
          <w:p w:rsidR="00014EFE" w:rsidRPr="00654FAD" w:rsidRDefault="00BA2359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 xml:space="preserve">Bercsényi Utcai „Kincskereső” </w:t>
            </w:r>
            <w:r>
              <w:rPr>
                <w:rFonts w:ascii="Cambria" w:hAnsi="Cambria"/>
                <w:sz w:val="22"/>
                <w:szCs w:val="22"/>
              </w:rPr>
              <w:t>Tagó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ája</w:t>
            </w:r>
          </w:p>
        </w:tc>
        <w:tc>
          <w:tcPr>
            <w:tcW w:w="2356" w:type="pct"/>
          </w:tcPr>
          <w:p w:rsidR="00014EFE" w:rsidRPr="00654FAD" w:rsidRDefault="00014EFE" w:rsidP="00CB3B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6640 Csongrád, Bercsényi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2.</w:t>
            </w:r>
          </w:p>
        </w:tc>
      </w:tr>
      <w:tr w:rsidR="00014EFE" w:rsidRPr="00E57AA3" w:rsidTr="00C274B9">
        <w:tc>
          <w:tcPr>
            <w:tcW w:w="288" w:type="pct"/>
            <w:vAlign w:val="center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356" w:type="pct"/>
          </w:tcPr>
          <w:p w:rsidR="00014EFE" w:rsidRPr="00654FAD" w:rsidRDefault="00BA2359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 xml:space="preserve">Bokrosi „Napsugár” </w:t>
            </w:r>
            <w:r>
              <w:rPr>
                <w:rFonts w:ascii="Cambria" w:hAnsi="Cambria"/>
                <w:sz w:val="22"/>
                <w:szCs w:val="22"/>
              </w:rPr>
              <w:t>Tagóvodája</w:t>
            </w:r>
          </w:p>
        </w:tc>
        <w:tc>
          <w:tcPr>
            <w:tcW w:w="2356" w:type="pct"/>
          </w:tcPr>
          <w:p w:rsidR="00014EFE" w:rsidRPr="00654FAD" w:rsidRDefault="00014EFE" w:rsidP="00F009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6648 Csongrád</w:t>
            </w:r>
            <w:r w:rsidR="00312AE7">
              <w:rPr>
                <w:rFonts w:ascii="Cambria" w:hAnsi="Cambria"/>
                <w:sz w:val="22"/>
                <w:szCs w:val="22"/>
              </w:rPr>
              <w:t>,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654FAD">
              <w:rPr>
                <w:rFonts w:ascii="Cambria" w:hAnsi="Cambria"/>
                <w:sz w:val="22"/>
                <w:szCs w:val="22"/>
              </w:rPr>
              <w:t>Gyójai</w:t>
            </w:r>
            <w:proofErr w:type="spellEnd"/>
            <w:r w:rsidRPr="00654FAD">
              <w:rPr>
                <w:rFonts w:ascii="Cambria" w:hAnsi="Cambria"/>
                <w:sz w:val="22"/>
                <w:szCs w:val="22"/>
              </w:rPr>
              <w:t xml:space="preserve">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1.</w:t>
            </w:r>
          </w:p>
        </w:tc>
      </w:tr>
      <w:tr w:rsidR="00014EFE" w:rsidRPr="00E57AA3" w:rsidTr="00C274B9">
        <w:tc>
          <w:tcPr>
            <w:tcW w:w="288" w:type="pct"/>
            <w:vAlign w:val="center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356" w:type="pct"/>
          </w:tcPr>
          <w:p w:rsidR="00014EFE" w:rsidRPr="00654FAD" w:rsidRDefault="00BA2359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>Bökényi „Napraforgó”</w:t>
            </w:r>
            <w:r>
              <w:rPr>
                <w:rFonts w:ascii="Cambria" w:hAnsi="Cambria"/>
                <w:sz w:val="22"/>
                <w:szCs w:val="22"/>
              </w:rPr>
              <w:t xml:space="preserve"> Tagó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>a</w:t>
            </w:r>
          </w:p>
        </w:tc>
        <w:tc>
          <w:tcPr>
            <w:tcW w:w="2356" w:type="pct"/>
          </w:tcPr>
          <w:p w:rsidR="00014EFE" w:rsidRPr="00654FAD" w:rsidRDefault="00014EFE" w:rsidP="00CB3B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6640 Csongrád, Orgona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26.</w:t>
            </w:r>
          </w:p>
        </w:tc>
      </w:tr>
      <w:tr w:rsidR="00014EFE" w:rsidRPr="00E57AA3" w:rsidTr="00C274B9">
        <w:tc>
          <w:tcPr>
            <w:tcW w:w="288" w:type="pct"/>
            <w:vAlign w:val="center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356" w:type="pct"/>
          </w:tcPr>
          <w:p w:rsidR="00014EFE" w:rsidRPr="00654FAD" w:rsidRDefault="00BA2359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 xml:space="preserve">Fő Utcai 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lastRenderedPageBreak/>
              <w:t xml:space="preserve">„Platánfa” </w:t>
            </w:r>
            <w:r>
              <w:rPr>
                <w:rFonts w:ascii="Cambria" w:hAnsi="Cambria"/>
                <w:sz w:val="22"/>
                <w:szCs w:val="22"/>
              </w:rPr>
              <w:t>Tagó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ája</w:t>
            </w:r>
          </w:p>
        </w:tc>
        <w:tc>
          <w:tcPr>
            <w:tcW w:w="2356" w:type="pct"/>
          </w:tcPr>
          <w:p w:rsidR="00014EFE" w:rsidRPr="00654FAD" w:rsidRDefault="00014EFE" w:rsidP="00CB3B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lastRenderedPageBreak/>
              <w:t>6640 Csongrád, Fő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38.</w:t>
            </w:r>
          </w:p>
        </w:tc>
      </w:tr>
      <w:tr w:rsidR="00014EFE" w:rsidRPr="00E57AA3" w:rsidTr="00C274B9">
        <w:tc>
          <w:tcPr>
            <w:tcW w:w="288" w:type="pct"/>
            <w:vAlign w:val="center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lastRenderedPageBreak/>
              <w:t>5</w:t>
            </w:r>
          </w:p>
        </w:tc>
        <w:tc>
          <w:tcPr>
            <w:tcW w:w="2356" w:type="pct"/>
          </w:tcPr>
          <w:p w:rsidR="00014EFE" w:rsidRPr="00654FAD" w:rsidRDefault="00BA2359" w:rsidP="00031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 xml:space="preserve">Széchenyi </w:t>
            </w:r>
            <w:del w:id="4" w:author="User" w:date="2019-07-11T11:18:00Z">
              <w:r w:rsidR="00014EFE" w:rsidRPr="00654FAD" w:rsidDel="000310DC">
                <w:rPr>
                  <w:rFonts w:ascii="Cambria" w:hAnsi="Cambria"/>
                  <w:sz w:val="22"/>
                  <w:szCs w:val="22"/>
                </w:rPr>
                <w:delText xml:space="preserve">Utcai </w:delText>
              </w:r>
            </w:del>
            <w:ins w:id="5" w:author="User" w:date="2019-07-11T11:18:00Z">
              <w:r w:rsidR="000310DC">
                <w:rPr>
                  <w:rFonts w:ascii="Cambria" w:hAnsi="Cambria"/>
                  <w:sz w:val="22"/>
                  <w:szCs w:val="22"/>
                </w:rPr>
                <w:t>Úti</w:t>
              </w:r>
              <w:r w:rsidR="000310DC" w:rsidRPr="00654FAD">
                <w:rPr>
                  <w:rFonts w:ascii="Cambria" w:hAnsi="Cambria"/>
                  <w:sz w:val="22"/>
                  <w:szCs w:val="22"/>
                </w:rPr>
                <w:t xml:space="preserve"> </w:t>
              </w:r>
            </w:ins>
            <w:r w:rsidR="00014EFE" w:rsidRPr="00654FAD">
              <w:rPr>
                <w:rFonts w:ascii="Cambria" w:hAnsi="Cambria"/>
                <w:sz w:val="22"/>
                <w:szCs w:val="22"/>
              </w:rPr>
              <w:t xml:space="preserve">„Gézengúz” </w:t>
            </w:r>
            <w:r>
              <w:rPr>
                <w:rFonts w:ascii="Cambria" w:hAnsi="Cambria"/>
                <w:sz w:val="22"/>
                <w:szCs w:val="22"/>
              </w:rPr>
              <w:t>Tagó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ája</w:t>
            </w:r>
          </w:p>
        </w:tc>
        <w:tc>
          <w:tcPr>
            <w:tcW w:w="2356" w:type="pct"/>
          </w:tcPr>
          <w:p w:rsidR="00014EFE" w:rsidRPr="00654FAD" w:rsidRDefault="00014EFE" w:rsidP="00031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 xml:space="preserve">6640 Csongrád, Széchenyi </w:t>
            </w:r>
            <w:del w:id="6" w:author="User" w:date="2019-07-11T11:18:00Z">
              <w:r w:rsidR="00CB3BE9" w:rsidDel="000310DC">
                <w:rPr>
                  <w:rFonts w:ascii="Cambria" w:hAnsi="Cambria"/>
                  <w:sz w:val="22"/>
                  <w:szCs w:val="22"/>
                </w:rPr>
                <w:delText>utca</w:delText>
              </w:r>
              <w:r w:rsidRPr="00654FAD" w:rsidDel="000310DC">
                <w:rPr>
                  <w:rFonts w:ascii="Cambria" w:hAnsi="Cambria"/>
                  <w:sz w:val="22"/>
                  <w:szCs w:val="22"/>
                </w:rPr>
                <w:delText xml:space="preserve"> </w:delText>
              </w:r>
            </w:del>
            <w:ins w:id="7" w:author="User" w:date="2019-07-11T11:18:00Z">
              <w:r w:rsidR="000310DC">
                <w:rPr>
                  <w:rFonts w:ascii="Cambria" w:hAnsi="Cambria"/>
                  <w:sz w:val="22"/>
                  <w:szCs w:val="22"/>
                </w:rPr>
                <w:t>út</w:t>
              </w:r>
              <w:r w:rsidR="000310DC" w:rsidRPr="00654FAD">
                <w:rPr>
                  <w:rFonts w:ascii="Cambria" w:hAnsi="Cambria"/>
                  <w:sz w:val="22"/>
                  <w:szCs w:val="22"/>
                </w:rPr>
                <w:t xml:space="preserve"> </w:t>
              </w:r>
            </w:ins>
            <w:r w:rsidRPr="00654FAD">
              <w:rPr>
                <w:rFonts w:ascii="Cambria" w:hAnsi="Cambria"/>
                <w:sz w:val="22"/>
                <w:szCs w:val="22"/>
              </w:rPr>
              <w:t>31.</w:t>
            </w:r>
          </w:p>
        </w:tc>
      </w:tr>
      <w:tr w:rsidR="00014EFE" w:rsidRPr="00E57AA3" w:rsidTr="00C274B9">
        <w:tc>
          <w:tcPr>
            <w:tcW w:w="288" w:type="pct"/>
            <w:vAlign w:val="center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356" w:type="pct"/>
          </w:tcPr>
          <w:p w:rsidR="00014EFE" w:rsidRPr="00654FAD" w:rsidRDefault="00BA2359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 xml:space="preserve">Templom Utcai „Delfin” </w:t>
            </w:r>
            <w:r>
              <w:rPr>
                <w:rFonts w:ascii="Cambria" w:hAnsi="Cambria"/>
                <w:sz w:val="22"/>
                <w:szCs w:val="22"/>
              </w:rPr>
              <w:t>Tagó</w:t>
            </w:r>
            <w:r w:rsidR="00014EFE"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ája</w:t>
            </w:r>
          </w:p>
        </w:tc>
        <w:tc>
          <w:tcPr>
            <w:tcW w:w="2356" w:type="pct"/>
          </w:tcPr>
          <w:p w:rsidR="00014EFE" w:rsidRPr="00654FAD" w:rsidRDefault="00014EFE" w:rsidP="00CB3B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6640 Csongrád, Templom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4-8.</w:t>
            </w:r>
          </w:p>
        </w:tc>
      </w:tr>
    </w:tbl>
    <w:p w:rsidR="00014EFE" w:rsidRPr="00E57AA3" w:rsidRDefault="00014EFE" w:rsidP="00F11FA7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sz w:val="22"/>
          <w:szCs w:val="24"/>
        </w:rPr>
        <w:t xml:space="preserve">6.3. </w:t>
      </w:r>
      <w:r w:rsidRPr="00E57AA3">
        <w:rPr>
          <w:rFonts w:ascii="Cambria" w:hAnsi="Cambria"/>
          <w:sz w:val="22"/>
          <w:szCs w:val="24"/>
        </w:rPr>
        <w:t>A feladat</w:t>
      </w:r>
      <w:r>
        <w:rPr>
          <w:rFonts w:ascii="Cambria" w:hAnsi="Cambria"/>
          <w:sz w:val="22"/>
          <w:szCs w:val="24"/>
        </w:rPr>
        <w:t xml:space="preserve"> </w:t>
      </w:r>
      <w:r w:rsidRPr="00E57AA3">
        <w:rPr>
          <w:rFonts w:ascii="Cambria" w:hAnsi="Cambria"/>
          <w:sz w:val="22"/>
          <w:szCs w:val="24"/>
        </w:rPr>
        <w:t>ellátási helyenként felvehető maximális gyermek-, tanulólétszám</w:t>
      </w:r>
      <w:r>
        <w:rPr>
          <w:rFonts w:ascii="Cambria" w:hAnsi="Cambria"/>
          <w:sz w:val="22"/>
          <w:szCs w:val="24"/>
        </w:rPr>
        <w:t xml:space="preserve"> a köznevelési intézmény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4565"/>
        <w:gridCol w:w="2126"/>
        <w:gridCol w:w="2232"/>
      </w:tblGrid>
      <w:tr w:rsidR="00014EFE" w:rsidRPr="0059292E" w:rsidTr="00C274B9">
        <w:tc>
          <w:tcPr>
            <w:tcW w:w="195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245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  <w:szCs w:val="22"/>
              </w:rPr>
              <w:t>Feladat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C274B9">
              <w:rPr>
                <w:rFonts w:ascii="Cambria" w:hAnsi="Cambria"/>
                <w:sz w:val="22"/>
                <w:szCs w:val="22"/>
              </w:rPr>
              <w:t xml:space="preserve">ellátási hely </w:t>
            </w:r>
            <w:r w:rsidRPr="00C274B9">
              <w:rPr>
                <w:rFonts w:ascii="Cambria" w:hAnsi="Cambria"/>
                <w:sz w:val="22"/>
              </w:rPr>
              <w:t>megnevezése</w:t>
            </w:r>
          </w:p>
        </w:tc>
        <w:tc>
          <w:tcPr>
            <w:tcW w:w="1145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tagozat megjelölése</w:t>
            </w:r>
          </w:p>
        </w:tc>
        <w:tc>
          <w:tcPr>
            <w:tcW w:w="1202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maximális gyermek-, tanulólétszám</w:t>
            </w:r>
          </w:p>
        </w:tc>
      </w:tr>
      <w:tr w:rsidR="00014EFE" w:rsidRPr="0059292E" w:rsidTr="00C274B9">
        <w:tc>
          <w:tcPr>
            <w:tcW w:w="195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1</w:t>
            </w:r>
          </w:p>
        </w:tc>
        <w:tc>
          <w:tcPr>
            <w:tcW w:w="2458" w:type="pct"/>
          </w:tcPr>
          <w:p w:rsidR="00014EFE" w:rsidRPr="00654FAD" w:rsidRDefault="00BA2359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Bercsényi Utcai „Kincskereső” </w:t>
            </w:r>
            <w:r>
              <w:rPr>
                <w:rFonts w:ascii="Cambria" w:hAnsi="Cambria"/>
                <w:sz w:val="22"/>
                <w:szCs w:val="22"/>
              </w:rPr>
              <w:t>Tagó</w:t>
            </w:r>
            <w:r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1145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</w:p>
        </w:tc>
        <w:tc>
          <w:tcPr>
            <w:tcW w:w="1202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1</w:t>
            </w:r>
            <w:r w:rsidR="0021728A">
              <w:rPr>
                <w:rFonts w:ascii="Cambria" w:hAnsi="Cambria"/>
                <w:sz w:val="22"/>
                <w:szCs w:val="22"/>
              </w:rPr>
              <w:t>00</w:t>
            </w:r>
          </w:p>
        </w:tc>
      </w:tr>
      <w:tr w:rsidR="00014EFE" w:rsidRPr="0059292E" w:rsidTr="00C274B9">
        <w:tc>
          <w:tcPr>
            <w:tcW w:w="195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2</w:t>
            </w:r>
          </w:p>
        </w:tc>
        <w:tc>
          <w:tcPr>
            <w:tcW w:w="2458" w:type="pct"/>
          </w:tcPr>
          <w:p w:rsidR="00014EFE" w:rsidRPr="00654FAD" w:rsidRDefault="00BA2359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Bokrosi „Napsugár” </w:t>
            </w:r>
            <w:r>
              <w:rPr>
                <w:rFonts w:ascii="Cambria" w:hAnsi="Cambria"/>
                <w:sz w:val="22"/>
                <w:szCs w:val="22"/>
              </w:rPr>
              <w:t>Tagóvodája</w:t>
            </w:r>
          </w:p>
        </w:tc>
        <w:tc>
          <w:tcPr>
            <w:tcW w:w="1145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</w:p>
        </w:tc>
        <w:tc>
          <w:tcPr>
            <w:tcW w:w="1202" w:type="pct"/>
          </w:tcPr>
          <w:p w:rsidR="00014EFE" w:rsidRPr="00654FAD" w:rsidRDefault="00617A22" w:rsidP="00617A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del w:id="8" w:author="User" w:date="2019-07-11T11:19:00Z">
              <w:r w:rsidDel="000310DC">
                <w:rPr>
                  <w:rFonts w:ascii="Cambria" w:hAnsi="Cambria"/>
                  <w:sz w:val="22"/>
                  <w:szCs w:val="22"/>
                </w:rPr>
                <w:delText>3</w:delText>
              </w:r>
              <w:r w:rsidR="000C129F" w:rsidDel="000310DC">
                <w:rPr>
                  <w:rFonts w:ascii="Cambria" w:hAnsi="Cambria"/>
                  <w:sz w:val="22"/>
                  <w:szCs w:val="22"/>
                </w:rPr>
                <w:delText>0</w:delText>
              </w:r>
            </w:del>
            <w:ins w:id="9" w:author="User" w:date="2019-07-11T11:19:00Z">
              <w:r w:rsidR="000310DC">
                <w:rPr>
                  <w:rFonts w:ascii="Cambria" w:hAnsi="Cambria"/>
                  <w:sz w:val="22"/>
                  <w:szCs w:val="22"/>
                </w:rPr>
                <w:t>25</w:t>
              </w:r>
            </w:ins>
          </w:p>
        </w:tc>
      </w:tr>
      <w:tr w:rsidR="00014EFE" w:rsidRPr="0059292E" w:rsidTr="00C274B9">
        <w:tc>
          <w:tcPr>
            <w:tcW w:w="195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3</w:t>
            </w:r>
          </w:p>
        </w:tc>
        <w:tc>
          <w:tcPr>
            <w:tcW w:w="2458" w:type="pct"/>
          </w:tcPr>
          <w:p w:rsidR="00014EFE" w:rsidRPr="00654FAD" w:rsidRDefault="00BA2359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Pr="00654FAD">
              <w:rPr>
                <w:rFonts w:ascii="Cambria" w:hAnsi="Cambria"/>
                <w:sz w:val="22"/>
                <w:szCs w:val="22"/>
              </w:rPr>
              <w:t>Bökényi „Napraforgó”</w:t>
            </w:r>
            <w:r>
              <w:rPr>
                <w:rFonts w:ascii="Cambria" w:hAnsi="Cambria"/>
                <w:sz w:val="22"/>
                <w:szCs w:val="22"/>
              </w:rPr>
              <w:t xml:space="preserve"> Tagó</w:t>
            </w:r>
            <w:r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</w:t>
            </w:r>
            <w:r w:rsidRPr="00654FAD">
              <w:rPr>
                <w:rFonts w:ascii="Cambria" w:hAnsi="Cambria"/>
                <w:sz w:val="22"/>
                <w:szCs w:val="22"/>
              </w:rPr>
              <w:t>a</w:t>
            </w:r>
          </w:p>
        </w:tc>
        <w:tc>
          <w:tcPr>
            <w:tcW w:w="1145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bookmarkStart w:id="10" w:name="_GoBack"/>
            <w:bookmarkEnd w:id="10"/>
          </w:p>
        </w:tc>
        <w:tc>
          <w:tcPr>
            <w:tcW w:w="1202" w:type="pct"/>
          </w:tcPr>
          <w:p w:rsidR="00014EFE" w:rsidRPr="00654FAD" w:rsidRDefault="007A7984" w:rsidP="00617A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617A22">
              <w:rPr>
                <w:rFonts w:ascii="Cambria" w:hAnsi="Cambria"/>
                <w:sz w:val="22"/>
                <w:szCs w:val="22"/>
              </w:rPr>
              <w:t>00</w:t>
            </w:r>
          </w:p>
        </w:tc>
      </w:tr>
      <w:tr w:rsidR="00014EFE" w:rsidRPr="0059292E" w:rsidTr="00C274B9">
        <w:tc>
          <w:tcPr>
            <w:tcW w:w="195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</w:rPr>
              <w:t>4</w:t>
            </w:r>
          </w:p>
        </w:tc>
        <w:tc>
          <w:tcPr>
            <w:tcW w:w="2458" w:type="pct"/>
          </w:tcPr>
          <w:p w:rsidR="00014EFE" w:rsidRPr="00654FAD" w:rsidRDefault="00BA2359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Fő Utcai „Platánfa” </w:t>
            </w:r>
            <w:r>
              <w:rPr>
                <w:rFonts w:ascii="Cambria" w:hAnsi="Cambria"/>
                <w:sz w:val="22"/>
                <w:szCs w:val="22"/>
              </w:rPr>
              <w:t>Tagó</w:t>
            </w:r>
            <w:r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ája</w:t>
            </w:r>
          </w:p>
        </w:tc>
        <w:tc>
          <w:tcPr>
            <w:tcW w:w="1145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</w:p>
        </w:tc>
        <w:tc>
          <w:tcPr>
            <w:tcW w:w="1202" w:type="pct"/>
          </w:tcPr>
          <w:p w:rsidR="00014EFE" w:rsidRPr="00654FAD" w:rsidRDefault="00617A22" w:rsidP="00617A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100</w:t>
            </w:r>
          </w:p>
        </w:tc>
      </w:tr>
      <w:tr w:rsidR="00C63D54" w:rsidRPr="0059292E" w:rsidTr="00C274B9">
        <w:tc>
          <w:tcPr>
            <w:tcW w:w="195" w:type="pct"/>
            <w:vAlign w:val="center"/>
          </w:tcPr>
          <w:p w:rsidR="00C63D54" w:rsidRPr="00C274B9" w:rsidRDefault="00C63D54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</w:rPr>
              <w:t>5</w:t>
            </w:r>
          </w:p>
        </w:tc>
        <w:tc>
          <w:tcPr>
            <w:tcW w:w="2458" w:type="pct"/>
          </w:tcPr>
          <w:p w:rsidR="00C63D54" w:rsidRPr="00654FAD" w:rsidRDefault="00C63D54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Széchenyi </w:t>
            </w:r>
            <w:r w:rsidR="00AE2AC2" w:rsidRPr="00AE2AC2">
              <w:rPr>
                <w:rFonts w:ascii="Cambria" w:hAnsi="Cambria"/>
                <w:strike/>
                <w:color w:val="FF0000"/>
                <w:sz w:val="22"/>
                <w:szCs w:val="22"/>
              </w:rPr>
              <w:t>Utcai</w:t>
            </w:r>
            <w:r w:rsidR="00AE2AC2" w:rsidRPr="00AE2AC2">
              <w:rPr>
                <w:rFonts w:ascii="Cambria" w:hAnsi="Cambria"/>
                <w:color w:val="FF0000"/>
                <w:sz w:val="22"/>
                <w:szCs w:val="22"/>
              </w:rPr>
              <w:t xml:space="preserve"> Úti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„Gézengúz” </w:t>
            </w:r>
            <w:r>
              <w:rPr>
                <w:rFonts w:ascii="Cambria" w:hAnsi="Cambria"/>
                <w:sz w:val="22"/>
                <w:szCs w:val="22"/>
              </w:rPr>
              <w:t>Tagó</w:t>
            </w:r>
            <w:r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ája</w:t>
            </w:r>
          </w:p>
        </w:tc>
        <w:tc>
          <w:tcPr>
            <w:tcW w:w="1145" w:type="pct"/>
          </w:tcPr>
          <w:p w:rsidR="00C63D54" w:rsidRPr="00C274B9" w:rsidRDefault="00C63D54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</w:p>
        </w:tc>
        <w:tc>
          <w:tcPr>
            <w:tcW w:w="1202" w:type="pct"/>
          </w:tcPr>
          <w:p w:rsidR="00C63D54" w:rsidRPr="00654FAD" w:rsidRDefault="000C129F" w:rsidP="00617A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del w:id="11" w:author="User" w:date="2019-07-11T11:19:00Z">
              <w:r w:rsidDel="000310DC">
                <w:rPr>
                  <w:rFonts w:ascii="Cambria" w:hAnsi="Cambria"/>
                  <w:sz w:val="22"/>
                  <w:szCs w:val="22"/>
                </w:rPr>
                <w:delText>60</w:delText>
              </w:r>
            </w:del>
            <w:ins w:id="12" w:author="User" w:date="2019-07-11T11:19:00Z">
              <w:r w:rsidR="000310DC">
                <w:rPr>
                  <w:rFonts w:ascii="Cambria" w:hAnsi="Cambria"/>
                  <w:sz w:val="22"/>
                  <w:szCs w:val="22"/>
                </w:rPr>
                <w:t>75</w:t>
              </w:r>
            </w:ins>
          </w:p>
        </w:tc>
      </w:tr>
      <w:tr w:rsidR="00C63D54" w:rsidRPr="0059292E" w:rsidTr="00C274B9">
        <w:tc>
          <w:tcPr>
            <w:tcW w:w="195" w:type="pct"/>
            <w:vAlign w:val="center"/>
          </w:tcPr>
          <w:p w:rsidR="00C63D54" w:rsidRPr="00C274B9" w:rsidRDefault="00C63D54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</w:rPr>
              <w:t>6</w:t>
            </w:r>
          </w:p>
        </w:tc>
        <w:tc>
          <w:tcPr>
            <w:tcW w:w="2458" w:type="pct"/>
          </w:tcPr>
          <w:p w:rsidR="00C63D54" w:rsidRPr="00654FAD" w:rsidRDefault="00C63D54" w:rsidP="00844F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Csongrádi Óvodák Igazgatósága 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Templom Utcai „Delfin” </w:t>
            </w:r>
            <w:r>
              <w:rPr>
                <w:rFonts w:ascii="Cambria" w:hAnsi="Cambria"/>
                <w:sz w:val="22"/>
                <w:szCs w:val="22"/>
              </w:rPr>
              <w:t>Tagó</w:t>
            </w:r>
            <w:r w:rsidRPr="00654FAD">
              <w:rPr>
                <w:rFonts w:ascii="Cambria" w:hAnsi="Cambria"/>
                <w:sz w:val="22"/>
                <w:szCs w:val="22"/>
              </w:rPr>
              <w:t>vod</w:t>
            </w:r>
            <w:r>
              <w:rPr>
                <w:rFonts w:ascii="Cambria" w:hAnsi="Cambria"/>
                <w:sz w:val="22"/>
                <w:szCs w:val="22"/>
              </w:rPr>
              <w:t>ája</w:t>
            </w:r>
          </w:p>
        </w:tc>
        <w:tc>
          <w:tcPr>
            <w:tcW w:w="1145" w:type="pct"/>
          </w:tcPr>
          <w:p w:rsidR="00C63D54" w:rsidRPr="00C274B9" w:rsidRDefault="00C63D54" w:rsidP="00C274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</w:p>
        </w:tc>
        <w:tc>
          <w:tcPr>
            <w:tcW w:w="1202" w:type="pct"/>
          </w:tcPr>
          <w:p w:rsidR="00C63D54" w:rsidRPr="00654FAD" w:rsidRDefault="0021728A" w:rsidP="0021728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150</w:t>
            </w:r>
          </w:p>
        </w:tc>
      </w:tr>
    </w:tbl>
    <w:p w:rsidR="00014EFE" w:rsidRDefault="00014EFE" w:rsidP="00F11FA7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sz w:val="22"/>
          <w:szCs w:val="24"/>
        </w:rPr>
      </w:pPr>
      <w:r>
        <w:rPr>
          <w:rFonts w:ascii="Cambria" w:hAnsi="Cambria"/>
          <w:sz w:val="22"/>
          <w:szCs w:val="24"/>
        </w:rPr>
        <w:t>6.</w:t>
      </w:r>
      <w:r w:rsidR="00AE1225">
        <w:rPr>
          <w:rFonts w:ascii="Cambria" w:hAnsi="Cambria"/>
          <w:sz w:val="22"/>
          <w:szCs w:val="24"/>
        </w:rPr>
        <w:t>4</w:t>
      </w:r>
      <w:r>
        <w:rPr>
          <w:rFonts w:ascii="Cambria" w:hAnsi="Cambria"/>
          <w:sz w:val="22"/>
          <w:szCs w:val="24"/>
        </w:rPr>
        <w:t xml:space="preserve">. </w:t>
      </w:r>
      <w:r w:rsidRPr="00E57AA3">
        <w:rPr>
          <w:rFonts w:ascii="Cambria" w:hAnsi="Cambria"/>
          <w:sz w:val="22"/>
          <w:szCs w:val="24"/>
        </w:rPr>
        <w:t>A feladatellátást szolgáló ingatlanvagyon: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7"/>
        <w:gridCol w:w="3400"/>
        <w:gridCol w:w="1558"/>
        <w:gridCol w:w="1842"/>
        <w:gridCol w:w="1984"/>
      </w:tblGrid>
      <w:tr w:rsidR="00014EFE" w:rsidRPr="0059292E" w:rsidTr="00AE1225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824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ingatlan címe</w:t>
            </w:r>
          </w:p>
        </w:tc>
        <w:tc>
          <w:tcPr>
            <w:tcW w:w="836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ingatlan helyrajzi száma</w:t>
            </w:r>
          </w:p>
        </w:tc>
        <w:tc>
          <w:tcPr>
            <w:tcW w:w="988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az ingatlan funkciója, célja</w:t>
            </w:r>
          </w:p>
        </w:tc>
      </w:tr>
      <w:tr w:rsidR="00014EFE" w:rsidRPr="0059292E" w:rsidTr="00AE1225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1</w:t>
            </w:r>
          </w:p>
        </w:tc>
        <w:tc>
          <w:tcPr>
            <w:tcW w:w="1824" w:type="pct"/>
          </w:tcPr>
          <w:p w:rsidR="00014EFE" w:rsidRPr="00654FAD" w:rsidRDefault="00014EFE" w:rsidP="00CB3B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6640 Csongrád, Bercsényi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2.</w:t>
            </w:r>
          </w:p>
        </w:tc>
        <w:tc>
          <w:tcPr>
            <w:tcW w:w="836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1677</w:t>
            </w:r>
          </w:p>
        </w:tc>
        <w:tc>
          <w:tcPr>
            <w:tcW w:w="988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  <w:highlight w:val="yellow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önkormányzati tulajdon</w:t>
            </w:r>
          </w:p>
        </w:tc>
        <w:tc>
          <w:tcPr>
            <w:tcW w:w="1064" w:type="pct"/>
          </w:tcPr>
          <w:p w:rsidR="00014EFE" w:rsidRPr="00654FAD" w:rsidRDefault="00014EFE" w:rsidP="000E2AF4">
            <w:pPr>
              <w:rPr>
                <w:rFonts w:ascii="Calibri" w:hAnsi="Calibri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óvoda</w:t>
            </w:r>
          </w:p>
        </w:tc>
      </w:tr>
      <w:tr w:rsidR="00014EFE" w:rsidRPr="0059292E" w:rsidTr="00AE1225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2</w:t>
            </w:r>
          </w:p>
        </w:tc>
        <w:tc>
          <w:tcPr>
            <w:tcW w:w="1824" w:type="pct"/>
          </w:tcPr>
          <w:p w:rsidR="00014EFE" w:rsidRPr="00654FAD" w:rsidRDefault="00014EFE" w:rsidP="00CB3B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6648 Csongrád</w:t>
            </w:r>
            <w:r w:rsidR="00312AE7">
              <w:rPr>
                <w:rFonts w:ascii="Cambria" w:hAnsi="Cambria"/>
                <w:sz w:val="22"/>
                <w:szCs w:val="22"/>
              </w:rPr>
              <w:t>,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654FAD">
              <w:rPr>
                <w:rFonts w:ascii="Cambria" w:hAnsi="Cambria"/>
                <w:sz w:val="22"/>
                <w:szCs w:val="22"/>
              </w:rPr>
              <w:t>Gyójai</w:t>
            </w:r>
            <w:proofErr w:type="spellEnd"/>
            <w:r w:rsidRPr="00654FAD">
              <w:rPr>
                <w:rFonts w:ascii="Cambria" w:hAnsi="Cambria"/>
                <w:sz w:val="22"/>
                <w:szCs w:val="22"/>
              </w:rPr>
              <w:t xml:space="preserve">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1.</w:t>
            </w:r>
          </w:p>
        </w:tc>
        <w:tc>
          <w:tcPr>
            <w:tcW w:w="836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10070</w:t>
            </w:r>
          </w:p>
        </w:tc>
        <w:tc>
          <w:tcPr>
            <w:tcW w:w="988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  <w:highlight w:val="yellow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önkormányzati tulajdon</w:t>
            </w:r>
          </w:p>
        </w:tc>
        <w:tc>
          <w:tcPr>
            <w:tcW w:w="1064" w:type="pct"/>
          </w:tcPr>
          <w:p w:rsidR="00014EFE" w:rsidRPr="00654FAD" w:rsidRDefault="00014EFE" w:rsidP="000E2AF4">
            <w:pPr>
              <w:rPr>
                <w:rFonts w:ascii="Calibri" w:hAnsi="Calibri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óvoda</w:t>
            </w:r>
          </w:p>
        </w:tc>
      </w:tr>
      <w:tr w:rsidR="00014EFE" w:rsidRPr="0059292E" w:rsidTr="00AE1225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3</w:t>
            </w:r>
          </w:p>
        </w:tc>
        <w:tc>
          <w:tcPr>
            <w:tcW w:w="1824" w:type="pct"/>
          </w:tcPr>
          <w:p w:rsidR="00014EFE" w:rsidRPr="00654FAD" w:rsidRDefault="00014EFE" w:rsidP="00CB3B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6640 Csongrád, Orgona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26.</w:t>
            </w:r>
          </w:p>
        </w:tc>
        <w:tc>
          <w:tcPr>
            <w:tcW w:w="836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5627</w:t>
            </w:r>
          </w:p>
        </w:tc>
        <w:tc>
          <w:tcPr>
            <w:tcW w:w="988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  <w:highlight w:val="yellow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önkormányzati tulajdon</w:t>
            </w:r>
          </w:p>
        </w:tc>
        <w:tc>
          <w:tcPr>
            <w:tcW w:w="1064" w:type="pct"/>
          </w:tcPr>
          <w:p w:rsidR="00014EFE" w:rsidRPr="00654FAD" w:rsidRDefault="00014EFE" w:rsidP="000E2AF4">
            <w:pPr>
              <w:rPr>
                <w:rFonts w:ascii="Calibri" w:hAnsi="Calibri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óvoda</w:t>
            </w:r>
          </w:p>
        </w:tc>
      </w:tr>
      <w:tr w:rsidR="00014EFE" w:rsidRPr="0059292E" w:rsidTr="00AE1225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</w:rPr>
              <w:t>4</w:t>
            </w:r>
          </w:p>
        </w:tc>
        <w:tc>
          <w:tcPr>
            <w:tcW w:w="1824" w:type="pct"/>
          </w:tcPr>
          <w:p w:rsidR="00014EFE" w:rsidRPr="00654FAD" w:rsidRDefault="00014EFE" w:rsidP="00CB3B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6640 Csongrád, Fő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38.</w:t>
            </w:r>
          </w:p>
        </w:tc>
        <w:tc>
          <w:tcPr>
            <w:tcW w:w="836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915</w:t>
            </w:r>
          </w:p>
        </w:tc>
        <w:tc>
          <w:tcPr>
            <w:tcW w:w="988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  <w:highlight w:val="yellow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önkormányzati tulajdon</w:t>
            </w:r>
          </w:p>
        </w:tc>
        <w:tc>
          <w:tcPr>
            <w:tcW w:w="1064" w:type="pct"/>
          </w:tcPr>
          <w:p w:rsidR="00014EFE" w:rsidRPr="00654FAD" w:rsidRDefault="00014EFE" w:rsidP="000E2AF4">
            <w:pPr>
              <w:rPr>
                <w:rFonts w:ascii="Calibri" w:hAnsi="Calibri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óvoda</w:t>
            </w:r>
          </w:p>
        </w:tc>
      </w:tr>
      <w:tr w:rsidR="00014EFE" w:rsidRPr="0059292E" w:rsidTr="00AE1225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</w:rPr>
              <w:t>5</w:t>
            </w:r>
          </w:p>
        </w:tc>
        <w:tc>
          <w:tcPr>
            <w:tcW w:w="1824" w:type="pct"/>
          </w:tcPr>
          <w:p w:rsidR="00014EFE" w:rsidRPr="00654FAD" w:rsidRDefault="00014EFE" w:rsidP="00031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 xml:space="preserve">6640 Csongrád, Széchenyi </w:t>
            </w:r>
            <w:del w:id="13" w:author="User" w:date="2019-07-11T11:19:00Z">
              <w:r w:rsidRPr="00654FAD" w:rsidDel="000310DC">
                <w:rPr>
                  <w:rFonts w:ascii="Cambria" w:hAnsi="Cambria"/>
                  <w:sz w:val="22"/>
                  <w:szCs w:val="22"/>
                </w:rPr>
                <w:delText>u</w:delText>
              </w:r>
              <w:r w:rsidR="00CB3BE9" w:rsidDel="000310DC">
                <w:rPr>
                  <w:rFonts w:ascii="Cambria" w:hAnsi="Cambria"/>
                  <w:sz w:val="22"/>
                  <w:szCs w:val="22"/>
                </w:rPr>
                <w:delText>tca</w:delText>
              </w:r>
              <w:r w:rsidRPr="00654FAD" w:rsidDel="000310DC">
                <w:rPr>
                  <w:rFonts w:ascii="Cambria" w:hAnsi="Cambria"/>
                  <w:sz w:val="22"/>
                  <w:szCs w:val="22"/>
                </w:rPr>
                <w:delText xml:space="preserve"> </w:delText>
              </w:r>
            </w:del>
            <w:ins w:id="14" w:author="User" w:date="2019-07-11T11:19:00Z">
              <w:r w:rsidR="000310DC">
                <w:rPr>
                  <w:rFonts w:ascii="Cambria" w:hAnsi="Cambria"/>
                  <w:sz w:val="22"/>
                  <w:szCs w:val="22"/>
                </w:rPr>
                <w:t>út</w:t>
              </w:r>
              <w:r w:rsidR="000310DC" w:rsidRPr="00654FAD">
                <w:rPr>
                  <w:rFonts w:ascii="Cambria" w:hAnsi="Cambria"/>
                  <w:sz w:val="22"/>
                  <w:szCs w:val="22"/>
                </w:rPr>
                <w:t xml:space="preserve"> </w:t>
              </w:r>
            </w:ins>
            <w:r w:rsidRPr="00654FAD">
              <w:rPr>
                <w:rFonts w:ascii="Cambria" w:hAnsi="Cambria"/>
                <w:sz w:val="22"/>
                <w:szCs w:val="22"/>
              </w:rPr>
              <w:t>31.</w:t>
            </w:r>
          </w:p>
        </w:tc>
        <w:tc>
          <w:tcPr>
            <w:tcW w:w="836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3866</w:t>
            </w:r>
          </w:p>
        </w:tc>
        <w:tc>
          <w:tcPr>
            <w:tcW w:w="988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  <w:highlight w:val="yellow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önkormányzati tulajdon</w:t>
            </w:r>
          </w:p>
        </w:tc>
        <w:tc>
          <w:tcPr>
            <w:tcW w:w="1064" w:type="pct"/>
          </w:tcPr>
          <w:p w:rsidR="00014EFE" w:rsidRPr="00654FAD" w:rsidRDefault="00014EFE" w:rsidP="000E2AF4">
            <w:pPr>
              <w:rPr>
                <w:rFonts w:ascii="Calibri" w:hAnsi="Calibri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óvoda</w:t>
            </w:r>
          </w:p>
        </w:tc>
      </w:tr>
      <w:tr w:rsidR="00014EFE" w:rsidRPr="0059292E" w:rsidTr="00AE1225">
        <w:tc>
          <w:tcPr>
            <w:tcW w:w="288" w:type="pct"/>
            <w:vAlign w:val="center"/>
          </w:tcPr>
          <w:p w:rsidR="00014EFE" w:rsidRPr="00C274B9" w:rsidRDefault="00014EFE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</w:rPr>
              <w:t>6</w:t>
            </w:r>
          </w:p>
        </w:tc>
        <w:tc>
          <w:tcPr>
            <w:tcW w:w="1824" w:type="pct"/>
          </w:tcPr>
          <w:p w:rsidR="00014EFE" w:rsidRPr="00654FAD" w:rsidRDefault="00014EFE" w:rsidP="00CB3B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6640 Csongrád, Templom u</w:t>
            </w:r>
            <w:r w:rsidR="00CB3BE9">
              <w:rPr>
                <w:rFonts w:ascii="Cambria" w:hAnsi="Cambria"/>
                <w:sz w:val="22"/>
                <w:szCs w:val="22"/>
              </w:rPr>
              <w:t>tca</w:t>
            </w:r>
            <w:r w:rsidRPr="00654FAD">
              <w:rPr>
                <w:rFonts w:ascii="Cambria" w:hAnsi="Cambria"/>
                <w:sz w:val="22"/>
                <w:szCs w:val="22"/>
              </w:rPr>
              <w:t xml:space="preserve"> 4-8.</w:t>
            </w:r>
          </w:p>
        </w:tc>
        <w:tc>
          <w:tcPr>
            <w:tcW w:w="836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79</w:t>
            </w:r>
          </w:p>
        </w:tc>
        <w:tc>
          <w:tcPr>
            <w:tcW w:w="988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  <w:highlight w:val="yellow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önkormányzati tulajdon</w:t>
            </w:r>
          </w:p>
        </w:tc>
        <w:tc>
          <w:tcPr>
            <w:tcW w:w="1064" w:type="pct"/>
          </w:tcPr>
          <w:p w:rsidR="00014EFE" w:rsidRPr="00654FAD" w:rsidRDefault="00014EFE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654FAD">
              <w:rPr>
                <w:rFonts w:ascii="Cambria" w:hAnsi="Cambria"/>
                <w:sz w:val="22"/>
                <w:szCs w:val="22"/>
              </w:rPr>
              <w:t>óvoda</w:t>
            </w:r>
          </w:p>
        </w:tc>
      </w:tr>
    </w:tbl>
    <w:p w:rsidR="007A7984" w:rsidRDefault="00F27E70" w:rsidP="007A7984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Csongrád, 2018. </w:t>
      </w:r>
      <w:del w:id="15" w:author="User" w:date="2019-07-11T11:20:00Z">
        <w:r w:rsidDel="000310DC">
          <w:rPr>
            <w:rFonts w:ascii="Arial" w:hAnsi="Arial" w:cs="Arial"/>
            <w:color w:val="000000"/>
            <w:sz w:val="20"/>
          </w:rPr>
          <w:delText xml:space="preserve">június </w:delText>
        </w:r>
        <w:r w:rsidR="00426BBF" w:rsidDel="000310DC">
          <w:rPr>
            <w:rFonts w:ascii="Arial" w:hAnsi="Arial" w:cs="Arial"/>
            <w:color w:val="000000"/>
            <w:sz w:val="20"/>
          </w:rPr>
          <w:delText>28.</w:delText>
        </w:r>
      </w:del>
      <w:ins w:id="16" w:author="User" w:date="2019-07-11T11:20:00Z">
        <w:r w:rsidR="000310DC">
          <w:rPr>
            <w:rFonts w:ascii="Arial" w:hAnsi="Arial" w:cs="Arial"/>
            <w:color w:val="000000"/>
            <w:sz w:val="20"/>
          </w:rPr>
          <w:t>…………………………</w:t>
        </w:r>
      </w:ins>
    </w:p>
    <w:p w:rsidR="001D2C2C" w:rsidRDefault="001D2C2C" w:rsidP="007A7984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Arial" w:hAnsi="Arial" w:cs="Arial"/>
          <w:color w:val="000000"/>
          <w:sz w:val="20"/>
        </w:rPr>
      </w:pPr>
    </w:p>
    <w:sectPr w:rsidR="001D2C2C" w:rsidSect="00615800">
      <w:footerReference w:type="default" r:id="rId7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E40" w:rsidRDefault="00511E40" w:rsidP="00861402">
      <w:r>
        <w:separator/>
      </w:r>
    </w:p>
  </w:endnote>
  <w:endnote w:type="continuationSeparator" w:id="0">
    <w:p w:rsidR="00511E40" w:rsidRDefault="00511E40" w:rsidP="00861402">
      <w:r>
        <w:continuationSeparator/>
      </w:r>
    </w:p>
  </w:endnote>
  <w:endnote w:type="continuationNotice" w:id="1">
    <w:p w:rsidR="00511E40" w:rsidRDefault="00511E4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984" w:rsidRPr="009F2115" w:rsidRDefault="004F262C" w:rsidP="002E7C12">
    <w:pPr>
      <w:pStyle w:val="llb"/>
      <w:jc w:val="center"/>
      <w:rPr>
        <w:rFonts w:ascii="Cambria" w:hAnsi="Cambria"/>
        <w:sz w:val="22"/>
        <w:szCs w:val="22"/>
      </w:rPr>
    </w:pPr>
    <w:r w:rsidRPr="009F2115">
      <w:rPr>
        <w:rFonts w:ascii="Cambria" w:hAnsi="Cambria"/>
        <w:sz w:val="22"/>
        <w:szCs w:val="22"/>
      </w:rPr>
      <w:fldChar w:fldCharType="begin"/>
    </w:r>
    <w:r w:rsidR="007A7984" w:rsidRPr="009F2115">
      <w:rPr>
        <w:rFonts w:ascii="Cambria" w:hAnsi="Cambria"/>
        <w:sz w:val="22"/>
        <w:szCs w:val="22"/>
      </w:rPr>
      <w:instrText xml:space="preserve"> PAGE   \* MERGEFORMAT </w:instrText>
    </w:r>
    <w:r w:rsidRPr="009F2115">
      <w:rPr>
        <w:rFonts w:ascii="Cambria" w:hAnsi="Cambria"/>
        <w:sz w:val="22"/>
        <w:szCs w:val="22"/>
      </w:rPr>
      <w:fldChar w:fldCharType="separate"/>
    </w:r>
    <w:r w:rsidR="00743B28">
      <w:rPr>
        <w:rFonts w:ascii="Cambria" w:hAnsi="Cambria"/>
        <w:noProof/>
        <w:sz w:val="22"/>
        <w:szCs w:val="22"/>
      </w:rPr>
      <w:t>2</w:t>
    </w:r>
    <w:r w:rsidRPr="009F2115">
      <w:rPr>
        <w:rFonts w:ascii="Cambria" w:hAnsi="Cambria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E40" w:rsidRDefault="00511E40" w:rsidP="00861402">
      <w:r>
        <w:separator/>
      </w:r>
    </w:p>
  </w:footnote>
  <w:footnote w:type="continuationSeparator" w:id="0">
    <w:p w:rsidR="00511E40" w:rsidRDefault="00511E40" w:rsidP="00861402">
      <w:r>
        <w:continuationSeparator/>
      </w:r>
    </w:p>
  </w:footnote>
  <w:footnote w:type="continuationNotice" w:id="1">
    <w:p w:rsidR="00511E40" w:rsidRDefault="00511E4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62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6300A8F"/>
    <w:multiLevelType w:val="hybridMultilevel"/>
    <w:tmpl w:val="AB742402"/>
    <w:lvl w:ilvl="0" w:tplc="19760710">
      <w:start w:val="85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D8C6C44"/>
    <w:multiLevelType w:val="multilevel"/>
    <w:tmpl w:val="546C32D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72" w:hanging="1800"/>
      </w:pPr>
      <w:rPr>
        <w:rFonts w:hint="default"/>
      </w:rPr>
    </w:lvl>
  </w:abstractNum>
  <w:abstractNum w:abstractNumId="5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AE3370"/>
    <w:multiLevelType w:val="hybridMultilevel"/>
    <w:tmpl w:val="F662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A21481E"/>
    <w:multiLevelType w:val="hybridMultilevel"/>
    <w:tmpl w:val="2608712A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57686AA8"/>
    <w:multiLevelType w:val="multilevel"/>
    <w:tmpl w:val="E8A806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72" w:hanging="1800"/>
      </w:pPr>
      <w:rPr>
        <w:rFonts w:hint="default"/>
      </w:rPr>
    </w:lvl>
  </w:abstractNum>
  <w:abstractNum w:abstractNumId="2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6AB86BEC"/>
    <w:multiLevelType w:val="multilevel"/>
    <w:tmpl w:val="013A46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7C8E3332"/>
    <w:multiLevelType w:val="hybridMultilevel"/>
    <w:tmpl w:val="A3A44E46"/>
    <w:lvl w:ilvl="0" w:tplc="E912D7CE">
      <w:start w:val="85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7"/>
  </w:num>
  <w:num w:numId="5">
    <w:abstractNumId w:val="12"/>
  </w:num>
  <w:num w:numId="6">
    <w:abstractNumId w:val="11"/>
  </w:num>
  <w:num w:numId="7">
    <w:abstractNumId w:val="2"/>
  </w:num>
  <w:num w:numId="8">
    <w:abstractNumId w:val="15"/>
  </w:num>
  <w:num w:numId="9">
    <w:abstractNumId w:val="23"/>
  </w:num>
  <w:num w:numId="10">
    <w:abstractNumId w:val="18"/>
  </w:num>
  <w:num w:numId="11">
    <w:abstractNumId w:val="10"/>
  </w:num>
  <w:num w:numId="12">
    <w:abstractNumId w:val="8"/>
  </w:num>
  <w:num w:numId="13">
    <w:abstractNumId w:val="24"/>
  </w:num>
  <w:num w:numId="14">
    <w:abstractNumId w:val="20"/>
  </w:num>
  <w:num w:numId="15">
    <w:abstractNumId w:val="3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7"/>
  </w:num>
  <w:num w:numId="21">
    <w:abstractNumId w:val="1"/>
  </w:num>
  <w:num w:numId="22">
    <w:abstractNumId w:val="25"/>
  </w:num>
  <w:num w:numId="23">
    <w:abstractNumId w:val="1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1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oNotTrackMoves/>
  <w:defaultTabStop w:val="709"/>
  <w:hyphenationZone w:val="425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402"/>
    <w:rsid w:val="0000047E"/>
    <w:rsid w:val="00003399"/>
    <w:rsid w:val="00005FA3"/>
    <w:rsid w:val="0000774D"/>
    <w:rsid w:val="000104ED"/>
    <w:rsid w:val="00014C66"/>
    <w:rsid w:val="00014EFE"/>
    <w:rsid w:val="00016E96"/>
    <w:rsid w:val="000200C1"/>
    <w:rsid w:val="00021BC4"/>
    <w:rsid w:val="00021D5A"/>
    <w:rsid w:val="000233C5"/>
    <w:rsid w:val="000310DC"/>
    <w:rsid w:val="000324DD"/>
    <w:rsid w:val="00056A15"/>
    <w:rsid w:val="0006031B"/>
    <w:rsid w:val="0006058A"/>
    <w:rsid w:val="0006567D"/>
    <w:rsid w:val="00073D33"/>
    <w:rsid w:val="00084686"/>
    <w:rsid w:val="000857E4"/>
    <w:rsid w:val="0008650E"/>
    <w:rsid w:val="000B07BD"/>
    <w:rsid w:val="000B0E61"/>
    <w:rsid w:val="000B4360"/>
    <w:rsid w:val="000B6ABC"/>
    <w:rsid w:val="000C129F"/>
    <w:rsid w:val="000C6A18"/>
    <w:rsid w:val="000E2AF4"/>
    <w:rsid w:val="000E4A08"/>
    <w:rsid w:val="000E5193"/>
    <w:rsid w:val="000F14C4"/>
    <w:rsid w:val="000F2D42"/>
    <w:rsid w:val="00105494"/>
    <w:rsid w:val="001130D2"/>
    <w:rsid w:val="0011403E"/>
    <w:rsid w:val="00114A3E"/>
    <w:rsid w:val="0011565C"/>
    <w:rsid w:val="001375B6"/>
    <w:rsid w:val="00141015"/>
    <w:rsid w:val="00145E2F"/>
    <w:rsid w:val="00156898"/>
    <w:rsid w:val="0015761C"/>
    <w:rsid w:val="0016334D"/>
    <w:rsid w:val="00181139"/>
    <w:rsid w:val="001864ED"/>
    <w:rsid w:val="00186A1E"/>
    <w:rsid w:val="00193B81"/>
    <w:rsid w:val="001946A6"/>
    <w:rsid w:val="00196600"/>
    <w:rsid w:val="001975C6"/>
    <w:rsid w:val="001A3725"/>
    <w:rsid w:val="001A47A5"/>
    <w:rsid w:val="001A6118"/>
    <w:rsid w:val="001B32D9"/>
    <w:rsid w:val="001B4076"/>
    <w:rsid w:val="001C0A4D"/>
    <w:rsid w:val="001C382B"/>
    <w:rsid w:val="001C3EE1"/>
    <w:rsid w:val="001C60DC"/>
    <w:rsid w:val="001D2C2C"/>
    <w:rsid w:val="001E4CA1"/>
    <w:rsid w:val="001E51F2"/>
    <w:rsid w:val="001E69CE"/>
    <w:rsid w:val="001F3A19"/>
    <w:rsid w:val="00201D72"/>
    <w:rsid w:val="00201E33"/>
    <w:rsid w:val="00205FF9"/>
    <w:rsid w:val="00212B0A"/>
    <w:rsid w:val="0021728A"/>
    <w:rsid w:val="00225359"/>
    <w:rsid w:val="00236C14"/>
    <w:rsid w:val="002406C1"/>
    <w:rsid w:val="00246BF1"/>
    <w:rsid w:val="00266D3C"/>
    <w:rsid w:val="00270A43"/>
    <w:rsid w:val="00287A35"/>
    <w:rsid w:val="002A0DDD"/>
    <w:rsid w:val="002A6B66"/>
    <w:rsid w:val="002B0F3B"/>
    <w:rsid w:val="002B7552"/>
    <w:rsid w:val="002C7421"/>
    <w:rsid w:val="002D49A9"/>
    <w:rsid w:val="002E7C12"/>
    <w:rsid w:val="002F0BB2"/>
    <w:rsid w:val="002F4A8B"/>
    <w:rsid w:val="002F771D"/>
    <w:rsid w:val="00312AE7"/>
    <w:rsid w:val="00321767"/>
    <w:rsid w:val="00324EB9"/>
    <w:rsid w:val="00325CB4"/>
    <w:rsid w:val="00326598"/>
    <w:rsid w:val="003347AD"/>
    <w:rsid w:val="003424E1"/>
    <w:rsid w:val="00350DF5"/>
    <w:rsid w:val="00351687"/>
    <w:rsid w:val="003621B0"/>
    <w:rsid w:val="003657EC"/>
    <w:rsid w:val="0036687F"/>
    <w:rsid w:val="00391043"/>
    <w:rsid w:val="003B0E34"/>
    <w:rsid w:val="003B38B8"/>
    <w:rsid w:val="003B4664"/>
    <w:rsid w:val="003B4891"/>
    <w:rsid w:val="003B7828"/>
    <w:rsid w:val="003D0B1C"/>
    <w:rsid w:val="003D1202"/>
    <w:rsid w:val="003D1F9B"/>
    <w:rsid w:val="003D55AD"/>
    <w:rsid w:val="003D6F4F"/>
    <w:rsid w:val="003E090E"/>
    <w:rsid w:val="003E0C77"/>
    <w:rsid w:val="003E2B16"/>
    <w:rsid w:val="0040418D"/>
    <w:rsid w:val="004048E2"/>
    <w:rsid w:val="00416954"/>
    <w:rsid w:val="00420503"/>
    <w:rsid w:val="00426BBF"/>
    <w:rsid w:val="0042792C"/>
    <w:rsid w:val="00432745"/>
    <w:rsid w:val="00433057"/>
    <w:rsid w:val="00442C7B"/>
    <w:rsid w:val="004520EA"/>
    <w:rsid w:val="00454935"/>
    <w:rsid w:val="00455E77"/>
    <w:rsid w:val="0045799E"/>
    <w:rsid w:val="004663AB"/>
    <w:rsid w:val="004719E6"/>
    <w:rsid w:val="00486B00"/>
    <w:rsid w:val="00495374"/>
    <w:rsid w:val="004977BD"/>
    <w:rsid w:val="004A78E8"/>
    <w:rsid w:val="004B61D7"/>
    <w:rsid w:val="004C7E30"/>
    <w:rsid w:val="004D2F60"/>
    <w:rsid w:val="004E00CC"/>
    <w:rsid w:val="004E1997"/>
    <w:rsid w:val="004E5BA0"/>
    <w:rsid w:val="004F262C"/>
    <w:rsid w:val="004F65B7"/>
    <w:rsid w:val="005015CB"/>
    <w:rsid w:val="00511E40"/>
    <w:rsid w:val="00512AAC"/>
    <w:rsid w:val="005249A1"/>
    <w:rsid w:val="0053549D"/>
    <w:rsid w:val="00547A4C"/>
    <w:rsid w:val="00550388"/>
    <w:rsid w:val="00550FD3"/>
    <w:rsid w:val="005627DC"/>
    <w:rsid w:val="005640FE"/>
    <w:rsid w:val="00566F3C"/>
    <w:rsid w:val="00573E95"/>
    <w:rsid w:val="0059292E"/>
    <w:rsid w:val="005A527B"/>
    <w:rsid w:val="005B44DC"/>
    <w:rsid w:val="005C1EF7"/>
    <w:rsid w:val="005D5027"/>
    <w:rsid w:val="005E4865"/>
    <w:rsid w:val="005E4A5A"/>
    <w:rsid w:val="005E54E4"/>
    <w:rsid w:val="00607DE6"/>
    <w:rsid w:val="006151B6"/>
    <w:rsid w:val="00615800"/>
    <w:rsid w:val="00615870"/>
    <w:rsid w:val="00617A22"/>
    <w:rsid w:val="0062102D"/>
    <w:rsid w:val="0062209D"/>
    <w:rsid w:val="00622B43"/>
    <w:rsid w:val="00632953"/>
    <w:rsid w:val="006541CD"/>
    <w:rsid w:val="00654FAD"/>
    <w:rsid w:val="00667A84"/>
    <w:rsid w:val="006B140B"/>
    <w:rsid w:val="006B4A26"/>
    <w:rsid w:val="006C3424"/>
    <w:rsid w:val="006D148A"/>
    <w:rsid w:val="006D16FE"/>
    <w:rsid w:val="006D20BE"/>
    <w:rsid w:val="006D20F9"/>
    <w:rsid w:val="006E4FAC"/>
    <w:rsid w:val="006F35EC"/>
    <w:rsid w:val="006F529A"/>
    <w:rsid w:val="006F5BF5"/>
    <w:rsid w:val="007020EB"/>
    <w:rsid w:val="00707D76"/>
    <w:rsid w:val="0071012A"/>
    <w:rsid w:val="00713BFB"/>
    <w:rsid w:val="007161F8"/>
    <w:rsid w:val="00722627"/>
    <w:rsid w:val="00723504"/>
    <w:rsid w:val="007240A4"/>
    <w:rsid w:val="00724AA3"/>
    <w:rsid w:val="00731418"/>
    <w:rsid w:val="007416DF"/>
    <w:rsid w:val="00743B28"/>
    <w:rsid w:val="00744E0B"/>
    <w:rsid w:val="00752524"/>
    <w:rsid w:val="00753AA6"/>
    <w:rsid w:val="007617EB"/>
    <w:rsid w:val="00761AED"/>
    <w:rsid w:val="00764229"/>
    <w:rsid w:val="00764D1D"/>
    <w:rsid w:val="0079168C"/>
    <w:rsid w:val="00791C6B"/>
    <w:rsid w:val="0079542F"/>
    <w:rsid w:val="007A103B"/>
    <w:rsid w:val="007A7984"/>
    <w:rsid w:val="007B06A6"/>
    <w:rsid w:val="007B2EC9"/>
    <w:rsid w:val="007B68DA"/>
    <w:rsid w:val="007B783F"/>
    <w:rsid w:val="007C01D0"/>
    <w:rsid w:val="007C2447"/>
    <w:rsid w:val="007E6425"/>
    <w:rsid w:val="0080289D"/>
    <w:rsid w:val="008135EE"/>
    <w:rsid w:val="00816904"/>
    <w:rsid w:val="00820868"/>
    <w:rsid w:val="00820E47"/>
    <w:rsid w:val="00822D4B"/>
    <w:rsid w:val="00823A57"/>
    <w:rsid w:val="00824A87"/>
    <w:rsid w:val="00825ACF"/>
    <w:rsid w:val="00826D21"/>
    <w:rsid w:val="00827F28"/>
    <w:rsid w:val="00835907"/>
    <w:rsid w:val="00835AD8"/>
    <w:rsid w:val="00844FFF"/>
    <w:rsid w:val="00845BDB"/>
    <w:rsid w:val="00845C9F"/>
    <w:rsid w:val="0085132C"/>
    <w:rsid w:val="0085198B"/>
    <w:rsid w:val="00861402"/>
    <w:rsid w:val="00864B30"/>
    <w:rsid w:val="0087071F"/>
    <w:rsid w:val="00870C08"/>
    <w:rsid w:val="008856A2"/>
    <w:rsid w:val="008923FD"/>
    <w:rsid w:val="00897FFE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0F9"/>
    <w:rsid w:val="009054A6"/>
    <w:rsid w:val="00913C3F"/>
    <w:rsid w:val="00914D0E"/>
    <w:rsid w:val="009213CD"/>
    <w:rsid w:val="009330B7"/>
    <w:rsid w:val="00945934"/>
    <w:rsid w:val="00947D3E"/>
    <w:rsid w:val="00960F7C"/>
    <w:rsid w:val="009710E7"/>
    <w:rsid w:val="00985D73"/>
    <w:rsid w:val="00985D85"/>
    <w:rsid w:val="00991CFB"/>
    <w:rsid w:val="009A3F59"/>
    <w:rsid w:val="009A6FD1"/>
    <w:rsid w:val="009B7242"/>
    <w:rsid w:val="009D28E9"/>
    <w:rsid w:val="009E475A"/>
    <w:rsid w:val="009E7F63"/>
    <w:rsid w:val="009F2115"/>
    <w:rsid w:val="009F31C7"/>
    <w:rsid w:val="00A00120"/>
    <w:rsid w:val="00A01186"/>
    <w:rsid w:val="00A019F1"/>
    <w:rsid w:val="00A0299A"/>
    <w:rsid w:val="00A113F6"/>
    <w:rsid w:val="00A1356D"/>
    <w:rsid w:val="00A2304D"/>
    <w:rsid w:val="00A247FF"/>
    <w:rsid w:val="00A27B7C"/>
    <w:rsid w:val="00A27F87"/>
    <w:rsid w:val="00A322EA"/>
    <w:rsid w:val="00A37534"/>
    <w:rsid w:val="00A42B76"/>
    <w:rsid w:val="00A43DC0"/>
    <w:rsid w:val="00A46DBA"/>
    <w:rsid w:val="00A51E47"/>
    <w:rsid w:val="00A703A0"/>
    <w:rsid w:val="00A74FCF"/>
    <w:rsid w:val="00A755BA"/>
    <w:rsid w:val="00A76FE6"/>
    <w:rsid w:val="00AA1968"/>
    <w:rsid w:val="00AA46D8"/>
    <w:rsid w:val="00AA5F20"/>
    <w:rsid w:val="00AB6837"/>
    <w:rsid w:val="00AC01C5"/>
    <w:rsid w:val="00AC75EC"/>
    <w:rsid w:val="00AD29AE"/>
    <w:rsid w:val="00AD6D29"/>
    <w:rsid w:val="00AE1225"/>
    <w:rsid w:val="00AE2AC2"/>
    <w:rsid w:val="00AE2CDF"/>
    <w:rsid w:val="00AF26CD"/>
    <w:rsid w:val="00AF282A"/>
    <w:rsid w:val="00AF3B6C"/>
    <w:rsid w:val="00AF5D15"/>
    <w:rsid w:val="00B066E4"/>
    <w:rsid w:val="00B129E2"/>
    <w:rsid w:val="00B16988"/>
    <w:rsid w:val="00B16D44"/>
    <w:rsid w:val="00B17887"/>
    <w:rsid w:val="00B214E8"/>
    <w:rsid w:val="00B32635"/>
    <w:rsid w:val="00B415B8"/>
    <w:rsid w:val="00B41A74"/>
    <w:rsid w:val="00B85764"/>
    <w:rsid w:val="00BA2359"/>
    <w:rsid w:val="00BB7B3E"/>
    <w:rsid w:val="00BD5696"/>
    <w:rsid w:val="00BE6DBD"/>
    <w:rsid w:val="00BF2792"/>
    <w:rsid w:val="00BF3AFD"/>
    <w:rsid w:val="00C00EFA"/>
    <w:rsid w:val="00C018EC"/>
    <w:rsid w:val="00C13AD3"/>
    <w:rsid w:val="00C20998"/>
    <w:rsid w:val="00C2210E"/>
    <w:rsid w:val="00C227EB"/>
    <w:rsid w:val="00C274B9"/>
    <w:rsid w:val="00C432A4"/>
    <w:rsid w:val="00C433A5"/>
    <w:rsid w:val="00C512D7"/>
    <w:rsid w:val="00C53E23"/>
    <w:rsid w:val="00C63D54"/>
    <w:rsid w:val="00C70582"/>
    <w:rsid w:val="00C72BCE"/>
    <w:rsid w:val="00C8030F"/>
    <w:rsid w:val="00C857E1"/>
    <w:rsid w:val="00C93F42"/>
    <w:rsid w:val="00C965B1"/>
    <w:rsid w:val="00CA29BC"/>
    <w:rsid w:val="00CA7174"/>
    <w:rsid w:val="00CB027A"/>
    <w:rsid w:val="00CB1FE8"/>
    <w:rsid w:val="00CB3BE9"/>
    <w:rsid w:val="00CD12CF"/>
    <w:rsid w:val="00CD4994"/>
    <w:rsid w:val="00CD5321"/>
    <w:rsid w:val="00CD6E54"/>
    <w:rsid w:val="00CE6337"/>
    <w:rsid w:val="00CF04E8"/>
    <w:rsid w:val="00CF28D9"/>
    <w:rsid w:val="00CF568E"/>
    <w:rsid w:val="00CF6A26"/>
    <w:rsid w:val="00D14CE6"/>
    <w:rsid w:val="00D21BF9"/>
    <w:rsid w:val="00D24360"/>
    <w:rsid w:val="00D45E38"/>
    <w:rsid w:val="00D8204F"/>
    <w:rsid w:val="00D825B2"/>
    <w:rsid w:val="00D8486C"/>
    <w:rsid w:val="00D87507"/>
    <w:rsid w:val="00DA5D58"/>
    <w:rsid w:val="00DA63E7"/>
    <w:rsid w:val="00DB0A64"/>
    <w:rsid w:val="00DB36B9"/>
    <w:rsid w:val="00DC12CB"/>
    <w:rsid w:val="00DC274F"/>
    <w:rsid w:val="00DC30CA"/>
    <w:rsid w:val="00DD01ED"/>
    <w:rsid w:val="00DD3B99"/>
    <w:rsid w:val="00DD41AA"/>
    <w:rsid w:val="00DE067A"/>
    <w:rsid w:val="00DE18BC"/>
    <w:rsid w:val="00DE47D1"/>
    <w:rsid w:val="00DE6486"/>
    <w:rsid w:val="00DF38D7"/>
    <w:rsid w:val="00DF6AF1"/>
    <w:rsid w:val="00E02C8A"/>
    <w:rsid w:val="00E1013C"/>
    <w:rsid w:val="00E26E17"/>
    <w:rsid w:val="00E5213D"/>
    <w:rsid w:val="00E54A4D"/>
    <w:rsid w:val="00E57AA3"/>
    <w:rsid w:val="00E60F7A"/>
    <w:rsid w:val="00E6358D"/>
    <w:rsid w:val="00E6432C"/>
    <w:rsid w:val="00E65A89"/>
    <w:rsid w:val="00E66F16"/>
    <w:rsid w:val="00E81FBE"/>
    <w:rsid w:val="00E82995"/>
    <w:rsid w:val="00E850A0"/>
    <w:rsid w:val="00E878E7"/>
    <w:rsid w:val="00E95A2B"/>
    <w:rsid w:val="00EA2F66"/>
    <w:rsid w:val="00EB1EE7"/>
    <w:rsid w:val="00EB24B7"/>
    <w:rsid w:val="00EB5460"/>
    <w:rsid w:val="00EC66E4"/>
    <w:rsid w:val="00ED22DD"/>
    <w:rsid w:val="00ED311E"/>
    <w:rsid w:val="00ED56D4"/>
    <w:rsid w:val="00EE0481"/>
    <w:rsid w:val="00EE3114"/>
    <w:rsid w:val="00EE4603"/>
    <w:rsid w:val="00EF25C5"/>
    <w:rsid w:val="00EF2FF7"/>
    <w:rsid w:val="00EF71DD"/>
    <w:rsid w:val="00F00959"/>
    <w:rsid w:val="00F028AD"/>
    <w:rsid w:val="00F05E74"/>
    <w:rsid w:val="00F10663"/>
    <w:rsid w:val="00F11FA7"/>
    <w:rsid w:val="00F20A19"/>
    <w:rsid w:val="00F27D9E"/>
    <w:rsid w:val="00F27E70"/>
    <w:rsid w:val="00F337E1"/>
    <w:rsid w:val="00F4250A"/>
    <w:rsid w:val="00F434D7"/>
    <w:rsid w:val="00F465BA"/>
    <w:rsid w:val="00F54406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84EEA"/>
    <w:rsid w:val="00F90E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1B89"/>
    <w:rsid w:val="00FE4F5C"/>
    <w:rsid w:val="00FE4FC8"/>
    <w:rsid w:val="00FE5524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rFonts w:eastAsia="Calibri"/>
      <w:sz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lfejChar">
    <w:name w:val="Élőfej Char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llbChar">
    <w:name w:val="Élőláb Char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semiHidden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rsid w:val="00D21BF9"/>
    <w:rPr>
      <w:rFonts w:eastAsia="Calibri"/>
      <w:szCs w:val="24"/>
    </w:rPr>
  </w:style>
  <w:style w:type="character" w:customStyle="1" w:styleId="JegyzetszvegChar">
    <w:name w:val="Jegyzetszöveg Char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99"/>
    <w:rsid w:val="009D28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rPr>
      <w:rFonts w:ascii="Times New Roman" w:eastAsia="Times New Roman" w:hAnsi="Times New Roman"/>
      <w:sz w:val="24"/>
    </w:rPr>
  </w:style>
  <w:style w:type="paragraph" w:styleId="Vgjegyzetszvege">
    <w:name w:val="endnote text"/>
    <w:basedOn w:val="Norml"/>
    <w:link w:val="VgjegyzetszvegeChar"/>
    <w:uiPriority w:val="99"/>
    <w:semiHidden/>
    <w:rsid w:val="00E57AA3"/>
    <w:rPr>
      <w:rFonts w:eastAsia="Calibri"/>
      <w:sz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uiPriority w:val="99"/>
    <w:semiHidden/>
    <w:rsid w:val="00E57AA3"/>
    <w:rPr>
      <w:rFonts w:cs="Times New Roman"/>
      <w:vertAlign w:val="superscript"/>
    </w:rPr>
  </w:style>
  <w:style w:type="paragraph" w:customStyle="1" w:styleId="Default">
    <w:name w:val="Default"/>
    <w:uiPriority w:val="99"/>
    <w:rsid w:val="00C018E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customStyle="1" w:styleId="Listaszerbekezds1">
    <w:name w:val="Listaszerű bekezdés1"/>
    <w:basedOn w:val="Norml"/>
    <w:uiPriority w:val="99"/>
    <w:rsid w:val="000F2D42"/>
    <w:pPr>
      <w:ind w:left="720"/>
      <w:contextualSpacing/>
    </w:pPr>
    <w:rPr>
      <w:rFonts w:eastAsia="Calibri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0B0E61"/>
    <w:pPr>
      <w:tabs>
        <w:tab w:val="left" w:leader="dot" w:pos="9072"/>
        <w:tab w:val="left" w:leader="dot" w:pos="9781"/>
        <w:tab w:val="left" w:leader="dot" w:pos="16443"/>
      </w:tabs>
      <w:spacing w:before="240"/>
      <w:ind w:left="792" w:right="-1" w:hanging="432"/>
      <w:contextualSpacing w:val="0"/>
      <w:jc w:val="both"/>
    </w:pPr>
    <w:rPr>
      <w:rFonts w:ascii="Cambria" w:eastAsia="Calibri" w:hAnsi="Cambria" w:cs="Calibr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0B0E61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="Cambria" w:eastAsia="Calibri" w:hAnsi="Cambria" w:cs="Calibr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0B0E61"/>
    <w:rPr>
      <w:rFonts w:ascii="Cambria" w:eastAsia="Calibri" w:hAnsi="Cambria" w:cs="Calibri"/>
      <w:sz w:val="22"/>
      <w:szCs w:val="22"/>
      <w:lang w:eastAsia="en-US"/>
    </w:rPr>
  </w:style>
  <w:style w:type="character" w:customStyle="1" w:styleId="Stlus1haromChar">
    <w:name w:val="Stílus1_harom Char"/>
    <w:basedOn w:val="Bekezdsalapbettpusa"/>
    <w:link w:val="Stlus1harom"/>
    <w:rsid w:val="000B0E61"/>
    <w:rPr>
      <w:rFonts w:ascii="Cambria" w:eastAsia="Calibri" w:hAnsi="Cambria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5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Okirat száma:</vt:lpstr>
    </vt:vector>
  </TitlesOfParts>
  <Company>KD</Company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Okirat száma:</dc:title>
  <dc:creator>Kocsis Boglárka Dóra</dc:creator>
  <cp:lastModifiedBy>kabdemar</cp:lastModifiedBy>
  <cp:revision>2</cp:revision>
  <cp:lastPrinted>2019-07-16T11:20:00Z</cp:lastPrinted>
  <dcterms:created xsi:type="dcterms:W3CDTF">2019-07-16T11:53:00Z</dcterms:created>
  <dcterms:modified xsi:type="dcterms:W3CDTF">2019-07-16T11:53:00Z</dcterms:modified>
</cp:coreProperties>
</file>